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605D95" w:rsidRPr="00605D95">
        <w:rPr>
          <w:rFonts w:ascii="GHEA Grapalat" w:hAnsi="GHEA Grapalat"/>
          <w:i w:val="0"/>
          <w:sz w:val="24"/>
          <w:szCs w:val="24"/>
        </w:rPr>
        <w:t>ОПРОС</w:t>
      </w:r>
      <w:r w:rsidR="00605D95">
        <w:rPr>
          <w:rFonts w:ascii="GHEA Grapalat" w:hAnsi="GHEA Grapalat"/>
          <w:i w:val="0"/>
          <w:sz w:val="24"/>
          <w:szCs w:val="24"/>
          <w:lang w:val="en-US"/>
        </w:rPr>
        <w:t>E</w:t>
      </w:r>
      <w:r w:rsidR="00605D95" w:rsidRPr="00605D95">
        <w:rPr>
          <w:rFonts w:ascii="GHEA Grapalat" w:hAnsi="GHEA Grapalat"/>
          <w:i w:val="0"/>
          <w:sz w:val="24"/>
          <w:szCs w:val="24"/>
        </w:rPr>
        <w:t xml:space="preserve"> КОТИРОВОК</w:t>
      </w: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F5A2B">
        <w:rPr>
          <w:rFonts w:ascii="GHEA Grapalat" w:hAnsi="GHEA Grapalat"/>
          <w:i w:val="0"/>
          <w:sz w:val="24"/>
          <w:szCs w:val="24"/>
          <w:lang w:val="en-US"/>
        </w:rPr>
        <w:t>16</w:t>
      </w:r>
      <w:r w:rsidRPr="009044F1">
        <w:rPr>
          <w:rFonts w:ascii="GHEA Grapalat" w:hAnsi="GHEA Grapalat"/>
          <w:i w:val="0"/>
          <w:sz w:val="24"/>
          <w:szCs w:val="24"/>
        </w:rPr>
        <w:t>" "</w:t>
      </w:r>
      <w:r w:rsidR="004621D9">
        <w:rPr>
          <w:rFonts w:ascii="GHEA Grapalat" w:hAnsi="GHEA Grapalat"/>
          <w:i w:val="0"/>
          <w:sz w:val="24"/>
          <w:szCs w:val="24"/>
          <w:lang w:val="en-US"/>
        </w:rPr>
        <w:t>января</w:t>
      </w:r>
      <w:r w:rsidRPr="009044F1">
        <w:rPr>
          <w:rFonts w:ascii="GHEA Grapalat" w:hAnsi="GHEA Grapalat"/>
          <w:i w:val="0"/>
          <w:sz w:val="24"/>
          <w:szCs w:val="24"/>
        </w:rPr>
        <w:t>" 20</w:t>
      </w:r>
      <w:r w:rsidR="004621D9">
        <w:rPr>
          <w:rFonts w:ascii="GHEA Grapalat" w:hAnsi="GHEA Grapalat"/>
          <w:i w:val="0"/>
          <w:sz w:val="24"/>
          <w:szCs w:val="24"/>
          <w:lang w:val="en-US"/>
        </w:rPr>
        <w:t>20</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4621D9">
        <w:rPr>
          <w:rFonts w:ascii="GHEA Grapalat" w:hAnsi="GHEA Grapalat"/>
          <w:i w:val="0"/>
          <w:sz w:val="24"/>
          <w:szCs w:val="24"/>
          <w:lang w:val="en-US"/>
        </w:rPr>
        <w:t>1</w:t>
      </w:r>
      <w:r w:rsidRPr="009044F1">
        <w:rPr>
          <w:rFonts w:ascii="GHEA Grapalat" w:hAnsi="GHEA Grapalat"/>
          <w:i w:val="0"/>
          <w:sz w:val="24"/>
          <w:szCs w:val="24"/>
        </w:rPr>
        <w:t xml:space="preserve">" </w:t>
      </w:r>
    </w:p>
    <w:p w:rsidR="0091042F" w:rsidRPr="00A60609" w:rsidRDefault="0006703E" w:rsidP="00B46D58">
      <w:pPr>
        <w:pStyle w:val="BodyTextIndent"/>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94E2E">
        <w:rPr>
          <w:rFonts w:ascii="GHEA Grapalat" w:hAnsi="GHEA Grapalat"/>
          <w:i w:val="0"/>
          <w:sz w:val="24"/>
          <w:szCs w:val="24"/>
          <w:lang w:val="en-US"/>
        </w:rPr>
        <w:t xml:space="preserve"> </w:t>
      </w:r>
      <w:r w:rsidR="0000195F">
        <w:rPr>
          <w:rFonts w:ascii="GHEA Grapalat" w:hAnsi="GHEA Grapalat"/>
          <w:i w:val="0"/>
          <w:sz w:val="24"/>
          <w:szCs w:val="24"/>
          <w:lang w:val="en-US"/>
        </w:rPr>
        <w:t>ԱՐՄ ՋՕԸ ԳՀԱՊՁԲ-20/1</w:t>
      </w:r>
      <w:r w:rsidR="00783F07">
        <w:rPr>
          <w:rFonts w:ascii="GHEA Grapalat" w:hAnsi="GHEA Grapalat"/>
          <w:i w:val="0"/>
          <w:sz w:val="24"/>
          <w:szCs w:val="24"/>
          <w:lang w:val="en-US"/>
        </w:rPr>
        <w:t xml:space="preserve">  </w:t>
      </w:r>
    </w:p>
    <w:p w:rsidR="00642EFE" w:rsidRPr="009044F1" w:rsidRDefault="00642EFE" w:rsidP="00A30CB5">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00195F">
        <w:rPr>
          <w:rFonts w:ascii="GHEA Grapalat" w:hAnsi="GHEA Grapalat"/>
          <w:i w:val="0"/>
          <w:sz w:val="24"/>
          <w:szCs w:val="24"/>
          <w:lang w:val="en-US"/>
        </w:rPr>
        <w:t xml:space="preserve">Армавирская </w:t>
      </w:r>
      <w:r w:rsidR="00A30CB5" w:rsidRPr="00A30CB5">
        <w:rPr>
          <w:rFonts w:ascii="GHEA Grapalat" w:hAnsi="GHEA Grapalat"/>
          <w:i w:val="0"/>
          <w:sz w:val="24"/>
          <w:szCs w:val="24"/>
        </w:rPr>
        <w:t>ассоциация водопользователей</w:t>
      </w:r>
      <w:r w:rsidRPr="009044F1">
        <w:rPr>
          <w:rFonts w:ascii="GHEA Grapalat" w:hAnsi="GHEA Grapalat"/>
          <w:i w:val="0"/>
          <w:sz w:val="24"/>
          <w:szCs w:val="24"/>
        </w:rPr>
        <w:t>, находящийся по адресу:</w:t>
      </w:r>
      <w:r w:rsidR="00A30CB5" w:rsidRPr="00A30CB5">
        <w:t xml:space="preserve"> </w:t>
      </w:r>
      <w:r w:rsidR="00F173F8" w:rsidRPr="00F173F8">
        <w:rPr>
          <w:rFonts w:ascii="GHEA Grapalat" w:hAnsi="GHEA Grapalat"/>
          <w:i w:val="0"/>
          <w:sz w:val="24"/>
          <w:szCs w:val="24"/>
        </w:rPr>
        <w:t xml:space="preserve">РА, </w:t>
      </w:r>
      <w:r w:rsidR="000B25BF" w:rsidRPr="000B25BF">
        <w:rPr>
          <w:rFonts w:ascii="GHEA Grapalat" w:hAnsi="GHEA Grapalat"/>
          <w:i w:val="0"/>
          <w:sz w:val="24"/>
          <w:szCs w:val="24"/>
        </w:rPr>
        <w:t>Армавирская область с. Сардарапат Абовян 72</w:t>
      </w:r>
      <w:r w:rsidR="00F173F8" w:rsidRPr="00F173F8">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605D95">
        <w:rPr>
          <w:rFonts w:ascii="GHEA Grapalat" w:hAnsi="GHEA Grapalat"/>
          <w:i w:val="0"/>
          <w:sz w:val="24"/>
          <w:szCs w:val="24"/>
        </w:rPr>
        <w:t>опрос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BF7499" w:rsidRDefault="005075CF" w:rsidP="00B46D58">
      <w:pPr>
        <w:pStyle w:val="BodyTextIndent"/>
        <w:widowControl w:val="0"/>
        <w:spacing w:line="240" w:lineRule="auto"/>
        <w:ind w:firstLine="0"/>
        <w:rPr>
          <w:rFonts w:ascii="GHEA Grapalat" w:hAnsi="GHEA Grapalat"/>
          <w:i w:val="0"/>
          <w:sz w:val="24"/>
          <w:szCs w:val="24"/>
          <w:lang w:val="en-US"/>
        </w:rPr>
      </w:pPr>
      <w:r>
        <w:rPr>
          <w:rFonts w:ascii="GHEA Grapalat" w:hAnsi="GHEA Grapalat"/>
          <w:i w:val="0"/>
          <w:sz w:val="24"/>
          <w:szCs w:val="24"/>
          <w:lang w:val="en-US"/>
        </w:rPr>
        <w:t>трактора</w:t>
      </w:r>
      <w:r w:rsidR="00782D60">
        <w:rPr>
          <w:rFonts w:ascii="GHEA Grapalat" w:hAnsi="GHEA Grapalat"/>
          <w:i w:val="0"/>
          <w:sz w:val="24"/>
          <w:szCs w:val="24"/>
        </w:rPr>
        <w:t xml:space="preserve"> (далее — договор)</w:t>
      </w:r>
      <w:r w:rsidR="00BF7499">
        <w:rPr>
          <w:rFonts w:ascii="GHEA Grapalat" w:hAnsi="GHEA Grapalat"/>
          <w:i w:val="0"/>
          <w:sz w:val="24"/>
          <w:szCs w:val="24"/>
          <w:lang w:val="en-US"/>
        </w:rPr>
        <w:t>.</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Default="00052084" w:rsidP="00B46D58">
      <w:pPr>
        <w:pStyle w:val="BodyTextIndent"/>
        <w:widowControl w:val="0"/>
        <w:spacing w:after="160" w:line="240" w:lineRule="auto"/>
        <w:ind w:firstLine="567"/>
        <w:rPr>
          <w:rFonts w:ascii="GHEA Grapalat" w:hAnsi="GHEA Grapalat"/>
          <w:i w:val="0"/>
          <w:sz w:val="24"/>
          <w:szCs w:val="24"/>
          <w:lang w:val="en-US"/>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677658"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783F07">
        <w:rPr>
          <w:rFonts w:ascii="GHEA Grapalat" w:hAnsi="GHEA Grapalat"/>
          <w:i w:val="0"/>
          <w:sz w:val="24"/>
          <w:szCs w:val="24"/>
          <w:lang w:val="en-US"/>
        </w:rPr>
        <w:t xml:space="preserve">12:00 </w:t>
      </w:r>
      <w:r w:rsidRPr="009044F1">
        <w:rPr>
          <w:rFonts w:ascii="GHEA Grapalat" w:hAnsi="GHEA Grapalat"/>
          <w:i w:val="0"/>
          <w:sz w:val="24"/>
          <w:szCs w:val="24"/>
        </w:rPr>
        <w:t>часов</w:t>
      </w:r>
      <w:r w:rsidR="00971F4A" w:rsidRPr="00971F4A">
        <w:rPr>
          <w:rFonts w:ascii="GHEA Grapalat" w:hAnsi="GHEA Grapalat"/>
          <w:i w:val="0"/>
          <w:sz w:val="24"/>
          <w:szCs w:val="24"/>
        </w:rPr>
        <w:t xml:space="preserve"> </w:t>
      </w:r>
      <w:r w:rsidR="00EA049D">
        <w:rPr>
          <w:rFonts w:ascii="GHEA Grapalat" w:hAnsi="GHEA Grapalat"/>
          <w:i w:val="0"/>
          <w:sz w:val="24"/>
          <w:szCs w:val="24"/>
          <w:lang w:val="en-US"/>
        </w:rPr>
        <w:t>7</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 xml:space="preserve">обеспечивает бесплатное предоставление приглашения в бумажной форме </w:t>
      </w:r>
      <w:r w:rsidR="00357D48"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00357D48"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4B3D53">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605D95">
        <w:rPr>
          <w:rFonts w:ascii="GHEA Grapalat" w:hAnsi="GHEA Grapalat"/>
          <w:i w:val="0"/>
          <w:sz w:val="24"/>
          <w:szCs w:val="24"/>
        </w:rPr>
        <w:t>опрос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4B3D53">
        <w:rPr>
          <w:rFonts w:ascii="GHEA Grapalat" w:hAnsi="GHEA Grapalat"/>
          <w:i w:val="0"/>
          <w:spacing w:val="6"/>
          <w:sz w:val="24"/>
          <w:szCs w:val="24"/>
          <w:lang w:val="en-US"/>
        </w:rPr>
        <w:t>РА г</w:t>
      </w:r>
      <w:r w:rsidR="004B3D53" w:rsidRPr="0096056E">
        <w:rPr>
          <w:rFonts w:ascii="GHEA Grapalat" w:hAnsi="GHEA Grapalat"/>
          <w:i w:val="0"/>
          <w:spacing w:val="6"/>
          <w:sz w:val="24"/>
          <w:szCs w:val="24"/>
        </w:rPr>
        <w:t>. Ереван, Сармени 1 2/1</w:t>
      </w:r>
      <w:r w:rsidR="004B3D53">
        <w:rPr>
          <w:rFonts w:ascii="GHEA Grapalat" w:hAnsi="GHEA Grapalat"/>
          <w:i w:val="0"/>
          <w:spacing w:val="6"/>
          <w:sz w:val="24"/>
          <w:szCs w:val="24"/>
          <w:lang w:val="en-US"/>
        </w:rPr>
        <w:t xml:space="preserve"> </w:t>
      </w:r>
      <w:r w:rsidRPr="000F0CA8">
        <w:rPr>
          <w:rFonts w:ascii="GHEA Grapalat" w:hAnsi="GHEA Grapalat"/>
          <w:i w:val="0"/>
          <w:sz w:val="24"/>
          <w:szCs w:val="24"/>
        </w:rPr>
        <w:t xml:space="preserve">в документарной форме, до </w:t>
      </w:r>
      <w:r w:rsidR="00783F07">
        <w:rPr>
          <w:rFonts w:ascii="GHEA Grapalat" w:hAnsi="GHEA Grapalat"/>
          <w:i w:val="0"/>
          <w:sz w:val="24"/>
          <w:szCs w:val="24"/>
          <w:lang w:val="en-US"/>
        </w:rPr>
        <w:t xml:space="preserve">12:00 </w:t>
      </w:r>
      <w:r w:rsidR="00206159" w:rsidRPr="009044F1">
        <w:rPr>
          <w:rFonts w:ascii="GHEA Grapalat" w:hAnsi="GHEA Grapalat"/>
          <w:i w:val="0"/>
          <w:sz w:val="24"/>
          <w:szCs w:val="24"/>
        </w:rPr>
        <w:t>часов</w:t>
      </w:r>
      <w:r w:rsidR="00206159" w:rsidRPr="00971F4A">
        <w:rPr>
          <w:rFonts w:ascii="GHEA Grapalat" w:hAnsi="GHEA Grapalat"/>
          <w:i w:val="0"/>
          <w:sz w:val="24"/>
          <w:szCs w:val="24"/>
        </w:rPr>
        <w:t xml:space="preserve"> </w:t>
      </w:r>
      <w:r w:rsidR="00206159">
        <w:rPr>
          <w:rFonts w:ascii="GHEA Grapalat" w:hAnsi="GHEA Grapalat"/>
          <w:i w:val="0"/>
          <w:sz w:val="24"/>
          <w:szCs w:val="24"/>
          <w:lang w:val="en-US"/>
        </w:rPr>
        <w:t>7</w:t>
      </w:r>
      <w:r w:rsidR="00206159" w:rsidRPr="009044F1">
        <w:rPr>
          <w:rFonts w:ascii="GHEA Grapalat" w:hAnsi="GHEA Grapalat"/>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4B3D53">
        <w:rPr>
          <w:rFonts w:ascii="GHEA Grapalat" w:hAnsi="GHEA Grapalat"/>
          <w:i w:val="0"/>
          <w:spacing w:val="6"/>
          <w:sz w:val="24"/>
          <w:szCs w:val="24"/>
          <w:lang w:val="en-US"/>
        </w:rPr>
        <w:t>РА г</w:t>
      </w:r>
      <w:r w:rsidR="004B3D53" w:rsidRPr="0096056E">
        <w:rPr>
          <w:rFonts w:ascii="GHEA Grapalat" w:hAnsi="GHEA Grapalat"/>
          <w:i w:val="0"/>
          <w:spacing w:val="6"/>
          <w:sz w:val="24"/>
          <w:szCs w:val="24"/>
        </w:rPr>
        <w:t>. Ереван, Сармени 1 2/1</w:t>
      </w:r>
      <w:r w:rsidRPr="000F0CA8">
        <w:rPr>
          <w:rFonts w:ascii="GHEA Grapalat" w:hAnsi="GHEA Grapalat"/>
          <w:i w:val="0"/>
          <w:sz w:val="24"/>
          <w:szCs w:val="24"/>
        </w:rPr>
        <w:t xml:space="preserve">, в </w:t>
      </w:r>
      <w:r w:rsidR="00783F07">
        <w:rPr>
          <w:rFonts w:ascii="GHEA Grapalat" w:hAnsi="GHEA Grapalat"/>
          <w:i w:val="0"/>
          <w:sz w:val="24"/>
          <w:szCs w:val="24"/>
          <w:lang w:val="en-US"/>
        </w:rPr>
        <w:t xml:space="preserve">12:00 </w:t>
      </w:r>
      <w:r w:rsidR="00206159" w:rsidRPr="009044F1">
        <w:rPr>
          <w:rFonts w:ascii="GHEA Grapalat" w:hAnsi="GHEA Grapalat"/>
          <w:i w:val="0"/>
          <w:sz w:val="24"/>
          <w:szCs w:val="24"/>
        </w:rPr>
        <w:t>часов</w:t>
      </w:r>
      <w:r w:rsidR="00206159" w:rsidRPr="00971F4A">
        <w:rPr>
          <w:rFonts w:ascii="GHEA Grapalat" w:hAnsi="GHEA Grapalat"/>
          <w:i w:val="0"/>
          <w:sz w:val="24"/>
          <w:szCs w:val="24"/>
        </w:rPr>
        <w:t xml:space="preserve"> </w:t>
      </w:r>
      <w:r w:rsidR="00206159">
        <w:rPr>
          <w:rFonts w:ascii="GHEA Grapalat" w:hAnsi="GHEA Grapalat"/>
          <w:i w:val="0"/>
          <w:sz w:val="24"/>
          <w:szCs w:val="24"/>
          <w:lang w:val="en-US"/>
        </w:rPr>
        <w:t>7</w:t>
      </w:r>
      <w:r w:rsidR="00206159" w:rsidRPr="009044F1">
        <w:rPr>
          <w:rFonts w:ascii="GHEA Grapalat" w:hAnsi="GHEA Grapalat"/>
          <w:i w:val="0"/>
          <w:sz w:val="24"/>
          <w:szCs w:val="24"/>
        </w:rPr>
        <w:t>-го</w:t>
      </w:r>
      <w:r w:rsidR="003A2D64">
        <w:rPr>
          <w:rFonts w:ascii="GHEA Grapalat" w:hAnsi="GHEA Grapalat"/>
          <w:i w:val="0"/>
          <w:sz w:val="24"/>
          <w:szCs w:val="24"/>
          <w:lang w:val="en-US"/>
        </w:rPr>
        <w:t xml:space="preserve"> дня</w:t>
      </w:r>
      <w:r>
        <w:rPr>
          <w:rFonts w:ascii="GHEA Grapalat" w:hAnsi="GHEA Grapalat"/>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4B3D53" w:rsidRDefault="00754697" w:rsidP="00B46D58">
      <w:pPr>
        <w:pStyle w:val="BodyTextIndent"/>
        <w:widowControl w:val="0"/>
        <w:spacing w:after="160" w:line="240" w:lineRule="auto"/>
        <w:ind w:firstLine="567"/>
        <w:rPr>
          <w:rFonts w:ascii="GHEA Grapalat" w:hAnsi="GHEA Grapalat"/>
          <w:i w:val="0"/>
          <w:sz w:val="24"/>
          <w:szCs w:val="24"/>
          <w:lang w:val="en-US"/>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FD33AA">
        <w:rPr>
          <w:rFonts w:ascii="GHEA Grapalat" w:hAnsi="GHEA Grapalat"/>
          <w:i w:val="0"/>
          <w:sz w:val="24"/>
          <w:szCs w:val="24"/>
          <w:lang w:val="en-US"/>
        </w:rPr>
        <w:t>Н</w:t>
      </w:r>
      <w:r w:rsidR="004B3D53">
        <w:rPr>
          <w:rFonts w:ascii="GHEA Grapalat" w:hAnsi="GHEA Grapalat"/>
          <w:i w:val="0"/>
          <w:sz w:val="24"/>
          <w:szCs w:val="24"/>
          <w:lang w:val="en-US"/>
        </w:rPr>
        <w:t>. Ти</w:t>
      </w:r>
      <w:r w:rsidR="00FD33AA">
        <w:rPr>
          <w:rFonts w:ascii="GHEA Grapalat" w:hAnsi="GHEA Grapalat"/>
          <w:i w:val="0"/>
          <w:sz w:val="24"/>
          <w:szCs w:val="24"/>
          <w:lang w:val="en-US"/>
        </w:rPr>
        <w:t>граняну.</w:t>
      </w:r>
    </w:p>
    <w:p w:rsidR="004B3D53" w:rsidRPr="009044F1" w:rsidRDefault="004B3D53" w:rsidP="004B3D53">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u w:val="single"/>
          <w:lang w:val="af-ZA"/>
        </w:rPr>
        <w:t>+374 41 90 90 88</w:t>
      </w:r>
    </w:p>
    <w:p w:rsidR="004B3D53" w:rsidRPr="009044F1" w:rsidRDefault="004B3D53" w:rsidP="004B3D53">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Pr>
          <w:rFonts w:ascii="GHEA Grapalat" w:hAnsi="GHEA Grapalat"/>
          <w:i w:val="0"/>
          <w:u w:val="single"/>
          <w:lang w:val="af-ZA"/>
        </w:rPr>
        <w:t>info.gnumner@bk.ru</w:t>
      </w:r>
    </w:p>
    <w:p w:rsidR="004B3D53" w:rsidRDefault="004B3D53" w:rsidP="004B3D53">
      <w:pPr>
        <w:pStyle w:val="BodyTextIndent"/>
        <w:widowControl w:val="0"/>
        <w:spacing w:line="240" w:lineRule="auto"/>
        <w:ind w:left="1701" w:firstLine="0"/>
        <w:jc w:val="left"/>
        <w:rPr>
          <w:rFonts w:ascii="GHEA Grapalat" w:hAnsi="GHEA Grapalat"/>
          <w:i w:val="0"/>
          <w:sz w:val="24"/>
          <w:szCs w:val="24"/>
          <w:lang w:val="en-US"/>
        </w:rPr>
      </w:pPr>
      <w:r w:rsidRPr="009044F1">
        <w:rPr>
          <w:rFonts w:ascii="GHEA Grapalat" w:hAnsi="GHEA Grapalat"/>
          <w:i w:val="0"/>
          <w:sz w:val="24"/>
          <w:szCs w:val="24"/>
        </w:rPr>
        <w:t xml:space="preserve">Заказчик </w:t>
      </w:r>
      <w:r w:rsidR="0000195F">
        <w:rPr>
          <w:rFonts w:ascii="GHEA Grapalat" w:hAnsi="GHEA Grapalat"/>
          <w:i w:val="0"/>
          <w:sz w:val="24"/>
          <w:szCs w:val="24"/>
          <w:lang w:val="en-US"/>
        </w:rPr>
        <w:t xml:space="preserve">Армавирская </w:t>
      </w:r>
      <w:r w:rsidRPr="0084469E">
        <w:rPr>
          <w:rFonts w:ascii="GHEA Grapalat" w:hAnsi="GHEA Grapalat"/>
          <w:i w:val="0"/>
          <w:sz w:val="24"/>
          <w:szCs w:val="24"/>
        </w:rPr>
        <w:t xml:space="preserve">Ассоциация Водопользователей </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3A4FFB">
        <w:rPr>
          <w:rFonts w:ascii="GHEA Grapalat" w:hAnsi="GHEA Grapalat"/>
        </w:rPr>
        <w:t>опрос</w:t>
      </w:r>
      <w:r w:rsidR="003A4FFB">
        <w:rPr>
          <w:rFonts w:ascii="GHEA Grapalat" w:hAnsi="GHEA Grapalat"/>
          <w:lang w:val="en-US"/>
        </w:rPr>
        <w:t>а</w:t>
      </w:r>
      <w:r w:rsidR="003A4FFB">
        <w:rPr>
          <w:rFonts w:ascii="GHEA Grapalat" w:hAnsi="GHEA Grapalat"/>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00195F">
        <w:rPr>
          <w:rFonts w:ascii="GHEA Grapalat" w:hAnsi="GHEA Grapalat"/>
          <w:lang w:val="en-US"/>
        </w:rPr>
        <w:t>ԱՐՄ ՋՕԸ ԳՀԱՊՁԲ-20/1</w:t>
      </w:r>
      <w:r w:rsidR="00783F07">
        <w:rPr>
          <w:rFonts w:ascii="GHEA Grapalat" w:hAnsi="GHEA Grapalat"/>
          <w:lang w:val="en-US"/>
        </w:rPr>
        <w:t xml:space="preserve">  </w:t>
      </w:r>
      <w:r w:rsidR="001B32D9" w:rsidRPr="001B32D9">
        <w:rPr>
          <w:rFonts w:ascii="GHEA Grapalat" w:hAnsi="GHEA Grapalat" w:cs="Times Armenian"/>
          <w:i/>
        </w:rPr>
        <w:br/>
      </w:r>
      <w:r w:rsidR="00A46F92">
        <w:rPr>
          <w:rFonts w:ascii="GHEA Grapalat" w:hAnsi="GHEA Grapalat"/>
          <w:i/>
        </w:rPr>
        <w:t xml:space="preserve">№ </w:t>
      </w:r>
      <w:r w:rsidR="003A4FFB">
        <w:rPr>
          <w:rFonts w:ascii="GHEA Grapalat" w:hAnsi="GHEA Grapalat"/>
          <w:i/>
          <w:lang w:val="en-US"/>
        </w:rPr>
        <w:t>1</w:t>
      </w:r>
      <w:r w:rsidR="00096865" w:rsidRPr="009044F1">
        <w:rPr>
          <w:rFonts w:ascii="GHEA Grapalat" w:hAnsi="GHEA Grapalat"/>
          <w:i/>
        </w:rPr>
        <w:t xml:space="preserve"> от </w:t>
      </w:r>
      <w:r w:rsidR="001F5A2B">
        <w:rPr>
          <w:rFonts w:ascii="GHEA Grapalat" w:hAnsi="GHEA Grapalat"/>
          <w:i/>
          <w:lang w:val="en-US"/>
        </w:rPr>
        <w:t xml:space="preserve">16 </w:t>
      </w:r>
      <w:r w:rsidR="0000195F">
        <w:rPr>
          <w:rFonts w:ascii="GHEA Grapalat" w:hAnsi="GHEA Grapalat"/>
          <w:i/>
          <w:lang w:val="en-US"/>
        </w:rPr>
        <w:t>янва</w:t>
      </w:r>
      <w:r w:rsidR="00D14B04">
        <w:rPr>
          <w:rFonts w:ascii="GHEA Grapalat" w:hAnsi="GHEA Grapalat"/>
          <w:i/>
          <w:lang w:val="en-US"/>
        </w:rPr>
        <w:t>ря</w:t>
      </w:r>
      <w:r w:rsidR="00096865" w:rsidRPr="009044F1">
        <w:rPr>
          <w:rFonts w:ascii="GHEA Grapalat" w:hAnsi="GHEA Grapalat"/>
          <w:i/>
        </w:rPr>
        <w:t xml:space="preserve"> 20</w:t>
      </w:r>
      <w:r w:rsidR="00D14B04">
        <w:rPr>
          <w:rFonts w:ascii="GHEA Grapalat" w:hAnsi="GHEA Grapalat"/>
          <w:i/>
          <w:lang w:val="en-US"/>
        </w:rPr>
        <w:t>19</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3A1EBB" w:rsidRDefault="0000195F" w:rsidP="00B46D58">
      <w:pPr>
        <w:pStyle w:val="BodyText"/>
        <w:widowControl w:val="0"/>
        <w:spacing w:after="160"/>
        <w:ind w:right="-7" w:firstLine="567"/>
        <w:jc w:val="center"/>
        <w:rPr>
          <w:rFonts w:ascii="GHEA Grapalat" w:hAnsi="GHEA Grapalat"/>
        </w:rPr>
      </w:pPr>
      <w:r w:rsidRPr="0000195F">
        <w:rPr>
          <w:rFonts w:ascii="GHEA Grapalat" w:hAnsi="GHEA Grapalat"/>
          <w:i/>
          <w:lang w:val="en-US"/>
        </w:rPr>
        <w:t xml:space="preserve">Армавирская </w:t>
      </w:r>
      <w:r w:rsidR="00A37393" w:rsidRPr="0084469E">
        <w:rPr>
          <w:rFonts w:ascii="GHEA Grapalat" w:hAnsi="GHEA Grapalat"/>
        </w:rPr>
        <w:t>Ассоциация Водопользователей</w:t>
      </w: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A37393">
      <w:pPr>
        <w:pStyle w:val="BodyText"/>
        <w:widowControl w:val="0"/>
        <w:spacing w:after="160"/>
        <w:ind w:right="-7"/>
        <w:jc w:val="center"/>
        <w:rPr>
          <w:rFonts w:ascii="GHEA Grapalat" w:hAnsi="GHEA Grapalat"/>
        </w:rPr>
      </w:pPr>
      <w:r w:rsidRPr="009044F1">
        <w:rPr>
          <w:rFonts w:ascii="GHEA Grapalat" w:hAnsi="GHEA Grapalat"/>
        </w:rPr>
        <w:t xml:space="preserve">НА </w:t>
      </w:r>
      <w:r w:rsidR="00605D95">
        <w:rPr>
          <w:rFonts w:ascii="GHEA Grapalat" w:hAnsi="GHEA Grapalat"/>
        </w:rPr>
        <w:t>ОПРОС КОТИРОВОК</w:t>
      </w:r>
      <w:r w:rsidRPr="009044F1">
        <w:rPr>
          <w:rFonts w:ascii="GHEA Grapalat" w:hAnsi="GHEA Grapalat"/>
        </w:rPr>
        <w:t xml:space="preserve">, ОБЪЯВЛЕННЫЙ С ЦЕЛЬЮ ПРИОБРЕТЕНИЯ </w:t>
      </w:r>
      <w:r w:rsidR="003A2D64">
        <w:rPr>
          <w:rFonts w:ascii="GHEA Grapalat" w:hAnsi="GHEA Grapalat"/>
          <w:lang w:val="en-US"/>
        </w:rPr>
        <w:t xml:space="preserve">ТРАКТОРА </w:t>
      </w:r>
      <w:r w:rsidRPr="009044F1">
        <w:rPr>
          <w:rFonts w:ascii="GHEA Grapalat" w:hAnsi="GHEA Grapalat"/>
        </w:rPr>
        <w:t xml:space="preserve">ДЛЯ НУЖД </w:t>
      </w:r>
      <w:r w:rsidR="0000195F">
        <w:rPr>
          <w:rFonts w:ascii="GHEA Grapalat" w:hAnsi="GHEA Grapalat"/>
          <w:i/>
          <w:lang w:val="en-US"/>
        </w:rPr>
        <w:t>АРМАВИРСКОЙ</w:t>
      </w:r>
      <w:r w:rsidR="00A37393" w:rsidRPr="00BC5110">
        <w:rPr>
          <w:rFonts w:ascii="GHEA Grapalat" w:hAnsi="GHEA Grapalat"/>
        </w:rPr>
        <w:t xml:space="preserve"> </w:t>
      </w:r>
      <w:r w:rsidR="00A37393" w:rsidRPr="0084469E">
        <w:rPr>
          <w:rFonts w:ascii="GHEA Grapalat" w:hAnsi="GHEA Grapalat"/>
        </w:rPr>
        <w:t>АССОЦИАЦИ</w:t>
      </w:r>
      <w:r w:rsidR="00A37393">
        <w:rPr>
          <w:rFonts w:ascii="GHEA Grapalat" w:hAnsi="GHEA Grapalat"/>
          <w:lang w:val="en-US"/>
        </w:rPr>
        <w:t>И</w:t>
      </w:r>
      <w:r w:rsidR="00A37393" w:rsidRPr="0084469E">
        <w:rPr>
          <w:rFonts w:ascii="GHEA Grapalat" w:hAnsi="GHEA Grapalat"/>
        </w:rPr>
        <w:t xml:space="preserve"> ВОДОПОЛЬЗОВАТЕЛЕЙ</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D14B04" w:rsidP="001C3E93">
      <w:pPr>
        <w:widowControl w:val="0"/>
        <w:spacing w:after="160"/>
        <w:ind w:firstLine="567"/>
        <w:jc w:val="center"/>
        <w:rPr>
          <w:rFonts w:ascii="GHEA Grapalat" w:hAnsi="GHEA Grapalat"/>
        </w:rPr>
      </w:pPr>
      <w:r w:rsidRPr="009044F1">
        <w:rPr>
          <w:rFonts w:ascii="GHEA Grapalat" w:hAnsi="GHEA Grapalat"/>
        </w:rPr>
        <w:t xml:space="preserve">НА </w:t>
      </w:r>
      <w:r>
        <w:rPr>
          <w:rFonts w:ascii="GHEA Grapalat" w:hAnsi="GHEA Grapalat"/>
        </w:rPr>
        <w:t>ОПРОС КОТИРОВОК</w:t>
      </w:r>
      <w:r w:rsidRPr="009044F1">
        <w:rPr>
          <w:rFonts w:ascii="GHEA Grapalat" w:hAnsi="GHEA Grapalat"/>
        </w:rPr>
        <w:t xml:space="preserve">, ОБЪЯВЛЕННЫЙ С ЦЕЛЬЮ ПРИОБРЕТЕНИЯ </w:t>
      </w:r>
      <w:r w:rsidR="00EB23C8">
        <w:rPr>
          <w:rFonts w:ascii="GHEA Grapalat" w:hAnsi="GHEA Grapalat"/>
          <w:lang w:val="en-US"/>
        </w:rPr>
        <w:t xml:space="preserve">      </w:t>
      </w:r>
      <w:r w:rsidR="003A2D64">
        <w:rPr>
          <w:rFonts w:ascii="GHEA Grapalat" w:hAnsi="GHEA Grapalat"/>
          <w:lang w:val="en-US"/>
        </w:rPr>
        <w:t>ТРАКТОРА</w:t>
      </w:r>
      <w:r>
        <w:rPr>
          <w:rFonts w:ascii="GHEA Grapalat" w:hAnsi="GHEA Grapalat"/>
          <w:lang w:val="en-US"/>
        </w:rPr>
        <w:t xml:space="preserve"> </w:t>
      </w:r>
      <w:r w:rsidRPr="009044F1">
        <w:rPr>
          <w:rFonts w:ascii="GHEA Grapalat" w:hAnsi="GHEA Grapalat"/>
        </w:rPr>
        <w:t xml:space="preserve">ДЛЯ НУЖД </w:t>
      </w:r>
      <w:r w:rsidR="0000195F">
        <w:rPr>
          <w:rFonts w:ascii="GHEA Grapalat" w:hAnsi="GHEA Grapalat"/>
          <w:i/>
          <w:lang w:val="en-US"/>
        </w:rPr>
        <w:t>АРМАВИРСКОЙ</w:t>
      </w:r>
      <w:r w:rsidRPr="00BC5110">
        <w:rPr>
          <w:rFonts w:ascii="GHEA Grapalat" w:hAnsi="GHEA Grapalat"/>
        </w:rPr>
        <w:t xml:space="preserve"> </w:t>
      </w:r>
      <w:r w:rsidRPr="0084469E">
        <w:rPr>
          <w:rFonts w:ascii="GHEA Grapalat" w:hAnsi="GHEA Grapalat"/>
        </w:rPr>
        <w:t>АССОЦИАЦИ</w:t>
      </w:r>
      <w:r>
        <w:rPr>
          <w:rFonts w:ascii="GHEA Grapalat" w:hAnsi="GHEA Grapalat"/>
          <w:lang w:val="en-US"/>
        </w:rPr>
        <w:t>И</w:t>
      </w:r>
      <w:r w:rsidRPr="0084469E">
        <w:rPr>
          <w:rFonts w:ascii="GHEA Grapalat" w:hAnsi="GHEA Grapalat"/>
        </w:rPr>
        <w:t xml:space="preserve"> ВОДОПОЛЬЗОВАТЕЛЕЙ</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05D95">
        <w:rPr>
          <w:rFonts w:ascii="GHEA Grapalat" w:hAnsi="GHEA Grapalat"/>
          <w:b/>
        </w:rPr>
        <w:t>ОПРОС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00195F">
        <w:rPr>
          <w:rFonts w:ascii="GHEA Grapalat" w:hAnsi="GHEA Grapalat"/>
          <w:lang w:val="en-US"/>
        </w:rPr>
        <w:t>ԱՐՄ ՋՕԸ ԳՀԱՊՁԲ-20/1</w:t>
      </w:r>
      <w:r w:rsidR="00D5380C"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D5380C" w:rsidRDefault="00A81DD5" w:rsidP="00B46D58">
      <w:pPr>
        <w:pStyle w:val="BodyTextIndent2"/>
        <w:widowControl w:val="0"/>
        <w:spacing w:after="160" w:line="240" w:lineRule="auto"/>
        <w:ind w:firstLine="567"/>
        <w:rPr>
          <w:rFonts w:ascii="GHEA Grapalat" w:hAnsi="GHEA Grapalat"/>
          <w:sz w:val="24"/>
          <w:szCs w:val="24"/>
          <w:lang w:val="en-US"/>
        </w:rPr>
      </w:pPr>
      <w:r w:rsidRPr="009044F1">
        <w:rPr>
          <w:rFonts w:ascii="GHEA Grapalat" w:hAnsi="GHEA Grapalat"/>
          <w:sz w:val="24"/>
          <w:szCs w:val="24"/>
        </w:rPr>
        <w:t xml:space="preserve">Адрес электронной почты секретаря оценочной комиссии </w:t>
      </w:r>
      <w:r w:rsidR="00D5380C">
        <w:rPr>
          <w:rFonts w:ascii="GHEA Grapalat" w:hAnsi="GHEA Grapalat"/>
          <w:sz w:val="24"/>
          <w:szCs w:val="24"/>
          <w:lang w:val="en-US"/>
        </w:rPr>
        <w:t>info.gnumner@bk.ru</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D5380C"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lang w:val="en-US"/>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B23C8">
        <w:rPr>
          <w:rFonts w:ascii="GHEA Grapalat" w:hAnsi="GHEA Grapalat"/>
          <w:lang w:val="en-US"/>
        </w:rPr>
        <w:t>ТРАКТОРА</w:t>
      </w:r>
      <w:r w:rsidR="00873E98" w:rsidRPr="00157778">
        <w:rPr>
          <w:rFonts w:ascii="GHEA Grapalat" w:hAnsi="GHEA Grapalat"/>
          <w:sz w:val="24"/>
          <w:szCs w:val="24"/>
        </w:rPr>
        <w:t xml:space="preserve"> </w:t>
      </w:r>
      <w:r w:rsidRPr="009044F1">
        <w:rPr>
          <w:rFonts w:ascii="GHEA Grapalat" w:hAnsi="GHEA Grapalat"/>
          <w:i w:val="0"/>
          <w:sz w:val="24"/>
          <w:szCs w:val="24"/>
        </w:rPr>
        <w:t xml:space="preserve">(далее — также товар) для нужд </w:t>
      </w:r>
      <w:r w:rsidR="0000195F">
        <w:rPr>
          <w:rFonts w:ascii="GHEA Grapalat" w:hAnsi="GHEA Grapalat"/>
          <w:i w:val="0"/>
          <w:sz w:val="24"/>
          <w:szCs w:val="24"/>
          <w:lang w:val="en-US"/>
        </w:rPr>
        <w:t xml:space="preserve">Армавирской </w:t>
      </w:r>
      <w:r w:rsidR="00255531" w:rsidRPr="00255531">
        <w:rPr>
          <w:rFonts w:ascii="GHEA Grapalat" w:hAnsi="GHEA Grapalat"/>
          <w:i w:val="0"/>
          <w:sz w:val="24"/>
          <w:szCs w:val="24"/>
        </w:rPr>
        <w:t>ассоциаци</w:t>
      </w:r>
      <w:r w:rsidR="00255531">
        <w:rPr>
          <w:rFonts w:ascii="GHEA Grapalat" w:hAnsi="GHEA Grapalat"/>
          <w:i w:val="0"/>
          <w:sz w:val="24"/>
          <w:szCs w:val="24"/>
          <w:lang w:val="en-US"/>
        </w:rPr>
        <w:t xml:space="preserve">и </w:t>
      </w:r>
      <w:r w:rsidR="00255531" w:rsidRPr="00255531">
        <w:rPr>
          <w:rFonts w:ascii="GHEA Grapalat" w:hAnsi="GHEA Grapalat"/>
          <w:i w:val="0"/>
          <w:sz w:val="24"/>
          <w:szCs w:val="24"/>
        </w:rPr>
        <w:t>водопользователей</w:t>
      </w:r>
      <w:r w:rsidRPr="009044F1">
        <w:rPr>
          <w:rFonts w:ascii="GHEA Grapalat" w:hAnsi="GHEA Grapalat"/>
          <w:i w:val="0"/>
          <w:sz w:val="24"/>
          <w:szCs w:val="24"/>
        </w:rPr>
        <w:t xml:space="preserve">, которые сгруппированы в лоты </w:t>
      </w:r>
      <w:r w:rsidR="0000195F">
        <w:rPr>
          <w:rFonts w:ascii="GHEA Grapalat" w:hAnsi="GHEA Grapalat"/>
          <w:i w:val="0"/>
          <w:sz w:val="24"/>
          <w:szCs w:val="24"/>
          <w:lang w:val="en-US"/>
        </w:rPr>
        <w:t>7</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873E98">
        <w:trPr>
          <w:trHeight w:val="656"/>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F559A" w:rsidRDefault="00CF559A" w:rsidP="00CF559A">
            <w:pPr>
              <w:pStyle w:val="BodyTextIndent2"/>
              <w:widowControl w:val="0"/>
              <w:spacing w:after="120" w:line="240" w:lineRule="auto"/>
              <w:ind w:firstLine="0"/>
              <w:rPr>
                <w:rFonts w:ascii="GHEA Grapalat" w:hAnsi="GHEA Grapalat"/>
                <w:u w:val="single"/>
                <w:vertAlign w:val="subscript"/>
                <w:lang w:val="en-US"/>
              </w:rPr>
            </w:pPr>
            <w:r w:rsidRPr="00CF559A">
              <w:rPr>
                <w:rFonts w:ascii="GHEA Grapalat" w:hAnsi="GHEA Grapalat"/>
              </w:rPr>
              <w:t>Колёсный трактор</w:t>
            </w:r>
          </w:p>
        </w:tc>
      </w:tr>
      <w:tr w:rsidR="0000195F" w:rsidRPr="009044F1" w:rsidTr="004E0B7B">
        <w:trPr>
          <w:jc w:val="center"/>
        </w:trPr>
        <w:tc>
          <w:tcPr>
            <w:tcW w:w="1530" w:type="dxa"/>
            <w:vAlign w:val="center"/>
          </w:tcPr>
          <w:p w:rsidR="0000195F" w:rsidRPr="0000195F" w:rsidRDefault="0000195F"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704" w:type="dxa"/>
            <w:vAlign w:val="center"/>
          </w:tcPr>
          <w:p w:rsidR="0000195F" w:rsidRDefault="00CF559A" w:rsidP="00CF559A">
            <w:pPr>
              <w:pStyle w:val="BodyTextIndent2"/>
              <w:widowControl w:val="0"/>
              <w:spacing w:after="120" w:line="240" w:lineRule="auto"/>
              <w:ind w:firstLine="0"/>
              <w:rPr>
                <w:rFonts w:ascii="GHEA Grapalat" w:hAnsi="GHEA Grapalat"/>
                <w:lang w:val="en-US"/>
              </w:rPr>
            </w:pPr>
            <w:r w:rsidRPr="00CF559A">
              <w:rPr>
                <w:rFonts w:ascii="GHEA Grapalat" w:hAnsi="GHEA Grapalat"/>
              </w:rPr>
              <w:t>Гусеничный трактор</w:t>
            </w:r>
          </w:p>
        </w:tc>
      </w:tr>
      <w:tr w:rsidR="0000195F" w:rsidRPr="009044F1" w:rsidTr="004E0B7B">
        <w:trPr>
          <w:jc w:val="center"/>
        </w:trPr>
        <w:tc>
          <w:tcPr>
            <w:tcW w:w="1530" w:type="dxa"/>
            <w:vAlign w:val="center"/>
          </w:tcPr>
          <w:p w:rsidR="0000195F" w:rsidRPr="0000195F" w:rsidRDefault="0000195F"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center"/>
          </w:tcPr>
          <w:p w:rsidR="0000195F" w:rsidRDefault="003F25AE" w:rsidP="005A0FB3">
            <w:pPr>
              <w:pStyle w:val="BodyTextIndent2"/>
              <w:widowControl w:val="0"/>
              <w:spacing w:after="120" w:line="240" w:lineRule="auto"/>
              <w:ind w:firstLine="0"/>
              <w:rPr>
                <w:rFonts w:ascii="GHEA Grapalat" w:hAnsi="GHEA Grapalat"/>
                <w:lang w:val="en-US"/>
              </w:rPr>
            </w:pPr>
            <w:r>
              <w:rPr>
                <w:rFonts w:ascii="GHEA Grapalat" w:hAnsi="GHEA Grapalat"/>
                <w:lang w:val="en-US"/>
              </w:rPr>
              <w:t>Кана</w:t>
            </w:r>
            <w:r w:rsidR="005A0FB3">
              <w:rPr>
                <w:rFonts w:ascii="GHEA Grapalat" w:hAnsi="GHEA Grapalat"/>
                <w:lang w:val="en-US"/>
              </w:rPr>
              <w:t>в</w:t>
            </w:r>
            <w:r>
              <w:rPr>
                <w:rFonts w:ascii="GHEA Grapalat" w:hAnsi="GHEA Grapalat"/>
                <w:lang w:val="en-US"/>
              </w:rPr>
              <w:t>окапатель</w:t>
            </w:r>
          </w:p>
        </w:tc>
      </w:tr>
      <w:tr w:rsidR="0000195F" w:rsidRPr="009044F1" w:rsidTr="004E0B7B">
        <w:trPr>
          <w:jc w:val="center"/>
        </w:trPr>
        <w:tc>
          <w:tcPr>
            <w:tcW w:w="1530" w:type="dxa"/>
            <w:vAlign w:val="center"/>
          </w:tcPr>
          <w:p w:rsidR="0000195F" w:rsidRPr="0000195F" w:rsidRDefault="0000195F"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center"/>
          </w:tcPr>
          <w:p w:rsidR="0000195F" w:rsidRDefault="005A0FB3" w:rsidP="00B46D58">
            <w:pPr>
              <w:pStyle w:val="BodyTextIndent2"/>
              <w:widowControl w:val="0"/>
              <w:spacing w:after="120" w:line="240" w:lineRule="auto"/>
              <w:ind w:firstLine="0"/>
              <w:rPr>
                <w:rFonts w:ascii="GHEA Grapalat" w:hAnsi="GHEA Grapalat"/>
                <w:lang w:val="en-US"/>
              </w:rPr>
            </w:pPr>
            <w:r>
              <w:rPr>
                <w:rFonts w:ascii="GHEA Grapalat" w:hAnsi="GHEA Grapalat"/>
                <w:lang w:val="en-US"/>
              </w:rPr>
              <w:t>Канавокапатель</w:t>
            </w:r>
          </w:p>
        </w:tc>
      </w:tr>
      <w:tr w:rsidR="0000195F" w:rsidRPr="009044F1" w:rsidTr="004E0B7B">
        <w:trPr>
          <w:jc w:val="center"/>
        </w:trPr>
        <w:tc>
          <w:tcPr>
            <w:tcW w:w="1530" w:type="dxa"/>
            <w:vAlign w:val="center"/>
          </w:tcPr>
          <w:p w:rsidR="0000195F" w:rsidRPr="0000195F" w:rsidRDefault="0000195F"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center"/>
          </w:tcPr>
          <w:p w:rsidR="0000195F" w:rsidRPr="0048547E" w:rsidRDefault="00CF559A" w:rsidP="0048547E">
            <w:pPr>
              <w:pStyle w:val="BodyTextIndent2"/>
              <w:widowControl w:val="0"/>
              <w:spacing w:after="120" w:line="240" w:lineRule="auto"/>
              <w:ind w:firstLine="0"/>
              <w:rPr>
                <w:rFonts w:ascii="GHEA Grapalat" w:hAnsi="GHEA Grapalat"/>
                <w:lang w:val="en-US"/>
              </w:rPr>
            </w:pPr>
            <w:r w:rsidRPr="00CF559A">
              <w:rPr>
                <w:rFonts w:ascii="GHEA Grapalat" w:hAnsi="GHEA Grapalat"/>
              </w:rPr>
              <w:t>Металл</w:t>
            </w:r>
            <w:r>
              <w:rPr>
                <w:rFonts w:ascii="GHEA Grapalat" w:hAnsi="GHEA Grapalat"/>
                <w:lang w:val="en-US"/>
              </w:rPr>
              <w:t xml:space="preserve">ический </w:t>
            </w:r>
            <w:r w:rsidR="0048547E">
              <w:rPr>
                <w:rFonts w:ascii="GHEA Grapalat" w:hAnsi="GHEA Grapalat"/>
                <w:lang w:val="en-US"/>
              </w:rPr>
              <w:t>трос</w:t>
            </w:r>
          </w:p>
        </w:tc>
      </w:tr>
      <w:tr w:rsidR="0000195F" w:rsidRPr="009044F1" w:rsidTr="004E0B7B">
        <w:trPr>
          <w:jc w:val="center"/>
        </w:trPr>
        <w:tc>
          <w:tcPr>
            <w:tcW w:w="1530" w:type="dxa"/>
            <w:vAlign w:val="center"/>
          </w:tcPr>
          <w:p w:rsidR="0000195F" w:rsidRPr="0000195F" w:rsidRDefault="0000195F"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6</w:t>
            </w:r>
          </w:p>
        </w:tc>
        <w:tc>
          <w:tcPr>
            <w:tcW w:w="7704" w:type="dxa"/>
            <w:vAlign w:val="center"/>
          </w:tcPr>
          <w:p w:rsidR="0000195F" w:rsidRDefault="006A5B1F" w:rsidP="006A5B1F">
            <w:pPr>
              <w:pStyle w:val="BodyTextIndent2"/>
              <w:widowControl w:val="0"/>
              <w:spacing w:after="120" w:line="240" w:lineRule="auto"/>
              <w:ind w:firstLine="0"/>
              <w:rPr>
                <w:rFonts w:ascii="GHEA Grapalat" w:hAnsi="GHEA Grapalat"/>
                <w:lang w:val="en-US"/>
              </w:rPr>
            </w:pPr>
            <w:r>
              <w:rPr>
                <w:rFonts w:ascii="GHEA Grapalat" w:hAnsi="GHEA Grapalat"/>
                <w:lang w:val="en-US"/>
              </w:rPr>
              <w:t>К</w:t>
            </w:r>
            <w:r w:rsidRPr="006A5B1F">
              <w:rPr>
                <w:rFonts w:ascii="GHEA Grapalat" w:hAnsi="GHEA Grapalat"/>
              </w:rPr>
              <w:t>ран</w:t>
            </w:r>
          </w:p>
        </w:tc>
      </w:tr>
      <w:tr w:rsidR="006A5B1F" w:rsidRPr="009044F1" w:rsidTr="004E0B7B">
        <w:trPr>
          <w:jc w:val="center"/>
        </w:trPr>
        <w:tc>
          <w:tcPr>
            <w:tcW w:w="1530" w:type="dxa"/>
            <w:vAlign w:val="center"/>
          </w:tcPr>
          <w:p w:rsidR="006A5B1F" w:rsidRPr="0000195F" w:rsidRDefault="006A5B1F" w:rsidP="00B46D58">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7</w:t>
            </w:r>
          </w:p>
        </w:tc>
        <w:tc>
          <w:tcPr>
            <w:tcW w:w="7704" w:type="dxa"/>
            <w:vAlign w:val="center"/>
          </w:tcPr>
          <w:p w:rsidR="006A5B1F" w:rsidRDefault="00AD4ECE" w:rsidP="00AD4ECE">
            <w:pPr>
              <w:pStyle w:val="BodyTextIndent2"/>
              <w:widowControl w:val="0"/>
              <w:spacing w:after="120" w:line="240" w:lineRule="auto"/>
              <w:ind w:firstLine="0"/>
              <w:rPr>
                <w:rFonts w:ascii="GHEA Grapalat" w:hAnsi="GHEA Grapalat"/>
                <w:lang w:val="en-US"/>
              </w:rPr>
            </w:pPr>
            <w:r>
              <w:rPr>
                <w:rFonts w:ascii="GHEA Grapalat" w:hAnsi="GHEA Grapalat" w:cs="GHEA Grapalat"/>
                <w:lang w:val="en-US"/>
              </w:rPr>
              <w:t>П</w:t>
            </w:r>
            <w:r w:rsidRPr="00AD4ECE">
              <w:rPr>
                <w:rFonts w:ascii="GHEA Grapalat" w:hAnsi="GHEA Grapalat" w:cs="GHEA Grapalat"/>
              </w:rPr>
              <w:t>одъемник</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w:t>
      </w:r>
      <w:r w:rsidRPr="009044F1">
        <w:rPr>
          <w:rFonts w:ascii="GHEA Grapalat" w:hAnsi="GHEA Grapalat"/>
        </w:rPr>
        <w:lastRenderedPageBreak/>
        <w:t>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9044F1">
        <w:rPr>
          <w:rFonts w:ascii="GHEA Grapalat" w:hAnsi="GHEA Grapalat"/>
          <w:color w:val="000000"/>
        </w:rPr>
        <w:lastRenderedPageBreak/>
        <w:t>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w:t>
      </w:r>
      <w:r w:rsidRPr="009044F1">
        <w:rPr>
          <w:rFonts w:ascii="GHEA Grapalat" w:hAnsi="GHEA Grapalat"/>
        </w:rPr>
        <w:lastRenderedPageBreak/>
        <w:t xml:space="preserve">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Заявка подается до истечения срока, установленного для этого настоящим </w:t>
      </w:r>
      <w:r w:rsidRPr="009044F1">
        <w:rPr>
          <w:rFonts w:ascii="GHEA Grapalat" w:hAnsi="GHEA Grapalat"/>
          <w:sz w:val="24"/>
          <w:szCs w:val="24"/>
        </w:rPr>
        <w:lastRenderedPageBreak/>
        <w:t>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605D95">
        <w:rPr>
          <w:rFonts w:ascii="GHEA Grapalat" w:hAnsi="GHEA Grapalat"/>
          <w:sz w:val="24"/>
          <w:szCs w:val="24"/>
        </w:rPr>
        <w:t>опрос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296C5F">
        <w:rPr>
          <w:rFonts w:ascii="GHEA Grapalat" w:hAnsi="GHEA Grapalat"/>
          <w:sz w:val="24"/>
          <w:szCs w:val="24"/>
          <w:lang w:val="en-US"/>
        </w:rPr>
        <w:t>1</w:t>
      </w:r>
      <w:r w:rsidR="00A73644">
        <w:rPr>
          <w:rFonts w:ascii="GHEA Grapalat" w:hAnsi="GHEA Grapalat"/>
          <w:sz w:val="24"/>
          <w:szCs w:val="24"/>
          <w:lang w:val="en-US"/>
        </w:rPr>
        <w:t>2</w:t>
      </w:r>
      <w:r w:rsidR="00296C5F">
        <w:rPr>
          <w:rFonts w:ascii="GHEA Grapalat" w:hAnsi="GHEA Grapalat"/>
          <w:sz w:val="24"/>
          <w:szCs w:val="24"/>
          <w:lang w:val="en-US"/>
        </w:rPr>
        <w:t>:00</w:t>
      </w:r>
      <w:r w:rsidRPr="009044F1">
        <w:rPr>
          <w:rFonts w:ascii="GHEA Grapalat" w:hAnsi="GHEA Grapalat"/>
          <w:sz w:val="24"/>
          <w:szCs w:val="24"/>
        </w:rPr>
        <w:t>" часов "</w:t>
      </w:r>
      <w:r w:rsidR="00296C5F">
        <w:rPr>
          <w:rFonts w:ascii="GHEA Grapalat" w:hAnsi="GHEA Grapalat"/>
          <w:sz w:val="24"/>
          <w:szCs w:val="24"/>
          <w:lang w:val="en-US"/>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1C7601">
        <w:rPr>
          <w:rFonts w:ascii="GHEA Grapalat" w:hAnsi="GHEA Grapalat"/>
          <w:i/>
          <w:spacing w:val="6"/>
          <w:sz w:val="24"/>
          <w:szCs w:val="24"/>
          <w:lang w:val="en-US"/>
        </w:rPr>
        <w:t>РА г</w:t>
      </w:r>
      <w:r w:rsidR="001C7601" w:rsidRPr="0096056E">
        <w:rPr>
          <w:rFonts w:ascii="GHEA Grapalat" w:hAnsi="GHEA Grapalat"/>
          <w:spacing w:val="6"/>
          <w:sz w:val="24"/>
          <w:szCs w:val="24"/>
        </w:rPr>
        <w:t>. Ереван, Сармени 1 2/1</w:t>
      </w:r>
      <w:r w:rsidR="001C7601">
        <w:rPr>
          <w:rFonts w:ascii="GHEA Grapalat" w:hAnsi="GHEA Grapalat"/>
          <w:i/>
          <w:spacing w:val="6"/>
          <w:sz w:val="24"/>
          <w:szCs w:val="24"/>
          <w:lang w:val="en-US"/>
        </w:rPr>
        <w:t xml:space="preserve"> </w:t>
      </w:r>
      <w:r>
        <w:rPr>
          <w:rFonts w:ascii="GHEA Grapalat" w:hAnsi="GHEA Grapalat"/>
          <w:sz w:val="24"/>
          <w:szCs w:val="24"/>
        </w:rPr>
        <w:t xml:space="preserve">не позднее, чем </w:t>
      </w:r>
      <w:r w:rsidR="001C7601" w:rsidRPr="009044F1">
        <w:rPr>
          <w:rFonts w:ascii="GHEA Grapalat" w:hAnsi="GHEA Grapalat"/>
          <w:sz w:val="24"/>
          <w:szCs w:val="24"/>
        </w:rPr>
        <w:t>"</w:t>
      </w:r>
      <w:r w:rsidR="001C7601">
        <w:rPr>
          <w:rFonts w:ascii="GHEA Grapalat" w:hAnsi="GHEA Grapalat"/>
          <w:sz w:val="24"/>
          <w:szCs w:val="24"/>
          <w:lang w:val="en-US"/>
        </w:rPr>
        <w:t>1</w:t>
      </w:r>
      <w:r w:rsidR="00A73644">
        <w:rPr>
          <w:rFonts w:ascii="GHEA Grapalat" w:hAnsi="GHEA Grapalat"/>
          <w:sz w:val="24"/>
          <w:szCs w:val="24"/>
          <w:lang w:val="en-US"/>
        </w:rPr>
        <w:t>2</w:t>
      </w:r>
      <w:r w:rsidR="001C7601">
        <w:rPr>
          <w:rFonts w:ascii="GHEA Grapalat" w:hAnsi="GHEA Grapalat"/>
          <w:sz w:val="24"/>
          <w:szCs w:val="24"/>
          <w:lang w:val="en-US"/>
        </w:rPr>
        <w:t>:00</w:t>
      </w:r>
      <w:r w:rsidR="001C7601" w:rsidRPr="009044F1">
        <w:rPr>
          <w:rFonts w:ascii="GHEA Grapalat" w:hAnsi="GHEA Grapalat"/>
          <w:sz w:val="24"/>
          <w:szCs w:val="24"/>
        </w:rPr>
        <w:t>" часов "</w:t>
      </w:r>
      <w:r w:rsidR="001C7601">
        <w:rPr>
          <w:rFonts w:ascii="GHEA Grapalat" w:hAnsi="GHEA Grapalat"/>
          <w:sz w:val="24"/>
          <w:szCs w:val="24"/>
          <w:lang w:val="en-US"/>
        </w:rPr>
        <w:t>7</w:t>
      </w:r>
      <w:r w:rsidR="001C7601" w:rsidRPr="009044F1">
        <w:rPr>
          <w:rFonts w:ascii="GHEA Grapalat" w:hAnsi="GHEA Grapalat"/>
          <w:sz w:val="24"/>
          <w:szCs w:val="24"/>
        </w:rPr>
        <w:t xml:space="preserve">"-го </w:t>
      </w:r>
      <w:r>
        <w:rPr>
          <w:rFonts w:ascii="GHEA Grapalat" w:hAnsi="GHEA Grapalat"/>
          <w:sz w:val="24"/>
          <w:szCs w:val="24"/>
        </w:rPr>
        <w:t xml:space="preserve">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1C7601">
        <w:rPr>
          <w:rFonts w:ascii="GHEA Grapalat" w:hAnsi="GHEA Grapalat"/>
          <w:sz w:val="24"/>
          <w:szCs w:val="24"/>
          <w:lang w:val="en-US"/>
        </w:rPr>
        <w:t>Н. Тигранян.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 xml:space="preserve">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w:t>
      </w:r>
      <w:r>
        <w:rPr>
          <w:rFonts w:ascii="GHEA Grapalat" w:hAnsi="GHEA Grapalat"/>
          <w:spacing w:val="-6"/>
          <w:sz w:val="24"/>
          <w:szCs w:val="24"/>
        </w:rPr>
        <w:lastRenderedPageBreak/>
        <w:t>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FootnoteReference"/>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w:t>
      </w:r>
      <w:r w:rsidRPr="009044F1">
        <w:rPr>
          <w:rFonts w:ascii="GHEA Grapalat" w:hAnsi="GHEA Grapalat"/>
          <w:sz w:val="24"/>
          <w:szCs w:val="24"/>
        </w:rPr>
        <w:lastRenderedPageBreak/>
        <w:t xml:space="preserve">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w:t>
      </w:r>
      <w:r w:rsidRPr="009044F1">
        <w:rPr>
          <w:rFonts w:ascii="GHEA Grapalat" w:hAnsi="GHEA Grapalat"/>
          <w:i w:val="0"/>
          <w:sz w:val="24"/>
          <w:szCs w:val="24"/>
        </w:rPr>
        <w:lastRenderedPageBreak/>
        <w:t>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 xml:space="preserve">нарушил обязательство, взятое на себя в рамках процесса закупки, что </w:t>
      </w:r>
      <w:r w:rsidRPr="009044F1">
        <w:rPr>
          <w:rFonts w:ascii="GHEA Grapalat" w:hAnsi="GHEA Grapalat"/>
        </w:rPr>
        <w:lastRenderedPageBreak/>
        <w:t>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2626F7" w:rsidRDefault="00283198" w:rsidP="0033179D">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496CB6">
        <w:rPr>
          <w:rFonts w:ascii="GHEA Grapalat" w:hAnsi="GHEA Grapalat"/>
          <w:sz w:val="24"/>
          <w:szCs w:val="24"/>
          <w:lang w:val="en-US"/>
        </w:rPr>
        <w:t>7</w:t>
      </w:r>
      <w:r w:rsidRPr="009044F1">
        <w:rPr>
          <w:rFonts w:ascii="GHEA Grapalat" w:hAnsi="GHEA Grapalat"/>
          <w:sz w:val="24"/>
          <w:szCs w:val="24"/>
        </w:rPr>
        <w:t>"-ый день в "</w:t>
      </w:r>
      <w:r w:rsidR="00496CB6">
        <w:rPr>
          <w:rFonts w:ascii="GHEA Grapalat" w:hAnsi="GHEA Grapalat"/>
          <w:sz w:val="24"/>
          <w:szCs w:val="24"/>
          <w:lang w:val="en-US"/>
        </w:rPr>
        <w:t>1</w:t>
      </w:r>
      <w:r w:rsidR="00A73644">
        <w:rPr>
          <w:rFonts w:ascii="GHEA Grapalat" w:hAnsi="GHEA Grapalat"/>
          <w:sz w:val="24"/>
          <w:szCs w:val="24"/>
          <w:lang w:val="en-US"/>
        </w:rPr>
        <w:t>2</w:t>
      </w:r>
      <w:r w:rsidR="00496CB6">
        <w:rPr>
          <w:rFonts w:ascii="GHEA Grapalat" w:hAnsi="GHEA Grapalat"/>
          <w:sz w:val="24"/>
          <w:szCs w:val="24"/>
          <w:lang w:val="en-US"/>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w:t>
      </w:r>
      <w:r w:rsidRPr="009044F1">
        <w:rPr>
          <w:rFonts w:ascii="GHEA Grapalat" w:hAnsi="GHEA Grapalat"/>
        </w:rPr>
        <w:lastRenderedPageBreak/>
        <w:t>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93F4B" w:rsidRPr="00777A65">
        <w:rPr>
          <w:rFonts w:ascii="GHEA Grapalat" w:hAnsi="GHEA Grapalat"/>
          <w:i w:val="0"/>
          <w:sz w:val="24"/>
          <w:szCs w:val="24"/>
        </w:rPr>
        <w:t>установленному Центра</w:t>
      </w:r>
      <w:r w:rsidR="00B93F4B">
        <w:rPr>
          <w:rFonts w:ascii="GHEA Grapalat" w:hAnsi="GHEA Grapalat"/>
          <w:i w:val="0"/>
          <w:sz w:val="24"/>
          <w:szCs w:val="24"/>
        </w:rPr>
        <w:t>льным банком Республики Армения</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w:t>
      </w:r>
      <w:r w:rsidRPr="009044F1">
        <w:rPr>
          <w:rFonts w:ascii="GHEA Grapalat" w:hAnsi="GHEA Grapalat"/>
          <w:sz w:val="24"/>
          <w:szCs w:val="24"/>
        </w:rPr>
        <w:lastRenderedPageBreak/>
        <w:t>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C34AFD" w:rsidRPr="00C34AFD">
        <w:rPr>
          <w:rFonts w:ascii="GHEA Grapalat" w:hAnsi="GHEA Grapalat"/>
          <w:sz w:val="24"/>
          <w:szCs w:val="24"/>
        </w:rPr>
        <w:lastRenderedPageBreak/>
        <w:t>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w:t>
      </w:r>
      <w:r w:rsidRPr="009044F1">
        <w:rPr>
          <w:rFonts w:ascii="GHEA Grapalat" w:hAnsi="GHEA Grapalat"/>
          <w:sz w:val="24"/>
          <w:szCs w:val="24"/>
        </w:rPr>
        <w:lastRenderedPageBreak/>
        <w:t xml:space="preserve">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7"/>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lastRenderedPageBreak/>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FootnoteReference"/>
          <w:rFonts w:ascii="GHEA Grapalat" w:hAnsi="GHEA Grapalat"/>
        </w:rPr>
        <w:footnoteReference w:customMarkFollows="1" w:id="8"/>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9"/>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lang w:val="en-US"/>
        </w:rPr>
      </w:pPr>
      <w:r w:rsidRPr="005114D0">
        <w:rPr>
          <w:rFonts w:ascii="GHEA Grapalat" w:hAnsi="GHEA Grapalat"/>
        </w:rPr>
        <w:tab/>
      </w:r>
    </w:p>
    <w:p w:rsidR="00166632" w:rsidRDefault="005066AC" w:rsidP="005066AC">
      <w:pPr>
        <w:rPr>
          <w:rFonts w:ascii="GHEA Grapalat" w:hAnsi="GHEA Grapalat"/>
          <w:b/>
          <w:lang w:val="en-US"/>
        </w:rPr>
      </w:pPr>
      <w:r>
        <w:rPr>
          <w:rFonts w:ascii="GHEA Grapalat" w:hAnsi="GHEA Grapalat"/>
          <w:b/>
        </w:rPr>
        <w:lastRenderedPageBreak/>
        <w:t xml:space="preserve">                    </w:t>
      </w:r>
    </w:p>
    <w:p w:rsidR="00166632" w:rsidRDefault="00166632" w:rsidP="005066AC">
      <w:pPr>
        <w:rPr>
          <w:rFonts w:ascii="GHEA Grapalat" w:hAnsi="GHEA Grapalat"/>
          <w:b/>
          <w:lang w:val="en-US"/>
        </w:rPr>
      </w:pPr>
    </w:p>
    <w:p w:rsidR="00096865" w:rsidRDefault="008D5016" w:rsidP="00166632">
      <w:pPr>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 xml:space="preserve">в письменной форме или в воспроизведенном </w:t>
      </w:r>
      <w:r w:rsidR="00A677CD" w:rsidRPr="00D3436F">
        <w:rPr>
          <w:rFonts w:ascii="GHEA Grapalat" w:hAnsi="GHEA Grapalat" w:cs="Sylfaen"/>
        </w:rPr>
        <w:lastRenderedPageBreak/>
        <w:t>(отсканированном)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w:t>
      </w:r>
      <w:r w:rsidRPr="009044F1">
        <w:rPr>
          <w:rFonts w:ascii="GHEA Grapalat" w:hAnsi="GHEA Grapalat"/>
        </w:rPr>
        <w:lastRenderedPageBreak/>
        <w:t xml:space="preserve">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605D95">
        <w:rPr>
          <w:rFonts w:ascii="GHEA Grapalat" w:hAnsi="GHEA Grapalat"/>
          <w:b/>
        </w:rPr>
        <w:t>ОПРОС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0"/>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1"/>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654E19" w:rsidRDefault="00654E19" w:rsidP="00B46D58">
      <w:pPr>
        <w:pStyle w:val="norm"/>
        <w:widowControl w:val="0"/>
        <w:spacing w:after="160" w:line="240" w:lineRule="auto"/>
        <w:ind w:firstLine="284"/>
        <w:jc w:val="right"/>
        <w:rPr>
          <w:rFonts w:ascii="GHEA Grapalat" w:hAnsi="GHEA Grapalat"/>
          <w:b/>
          <w:sz w:val="24"/>
          <w:szCs w:val="24"/>
          <w:lang w:val="en-US"/>
        </w:rPr>
      </w:pPr>
    </w:p>
    <w:p w:rsidR="0094117F" w:rsidRDefault="0094117F" w:rsidP="00B46D58">
      <w:pPr>
        <w:pStyle w:val="norm"/>
        <w:widowControl w:val="0"/>
        <w:spacing w:after="160" w:line="240" w:lineRule="auto"/>
        <w:ind w:firstLine="284"/>
        <w:jc w:val="right"/>
        <w:rPr>
          <w:rFonts w:ascii="GHEA Grapalat" w:hAnsi="GHEA Grapalat"/>
          <w:b/>
          <w:sz w:val="24"/>
          <w:szCs w:val="24"/>
          <w:lang w:val="en-US"/>
        </w:rPr>
      </w:pPr>
    </w:p>
    <w:p w:rsidR="0094117F" w:rsidRDefault="0094117F" w:rsidP="00B46D58">
      <w:pPr>
        <w:pStyle w:val="norm"/>
        <w:widowControl w:val="0"/>
        <w:spacing w:after="160" w:line="240" w:lineRule="auto"/>
        <w:ind w:firstLine="284"/>
        <w:jc w:val="right"/>
        <w:rPr>
          <w:rFonts w:ascii="GHEA Grapalat" w:hAnsi="GHEA Grapalat"/>
          <w:b/>
          <w:sz w:val="24"/>
          <w:szCs w:val="24"/>
          <w:lang w:val="en-US"/>
        </w:rPr>
      </w:pPr>
    </w:p>
    <w:p w:rsidR="00287C78" w:rsidRDefault="00287C78" w:rsidP="00B46D58">
      <w:pPr>
        <w:pStyle w:val="norm"/>
        <w:widowControl w:val="0"/>
        <w:spacing w:after="160" w:line="240" w:lineRule="auto"/>
        <w:ind w:firstLine="284"/>
        <w:jc w:val="right"/>
        <w:rPr>
          <w:rFonts w:ascii="GHEA Grapalat" w:hAnsi="GHEA Grapalat"/>
          <w:b/>
          <w:sz w:val="24"/>
          <w:szCs w:val="24"/>
          <w:lang w:val="en-US"/>
        </w:rPr>
      </w:pPr>
    </w:p>
    <w:p w:rsidR="00287C78" w:rsidRDefault="00287C78" w:rsidP="00B46D58">
      <w:pPr>
        <w:pStyle w:val="norm"/>
        <w:widowControl w:val="0"/>
        <w:spacing w:after="160" w:line="240" w:lineRule="auto"/>
        <w:ind w:firstLine="284"/>
        <w:jc w:val="right"/>
        <w:rPr>
          <w:rFonts w:ascii="GHEA Grapalat" w:hAnsi="GHEA Grapalat"/>
          <w:b/>
          <w:sz w:val="24"/>
          <w:szCs w:val="24"/>
          <w:lang w:val="en-US"/>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605D95">
        <w:rPr>
          <w:rFonts w:ascii="GHEA Grapalat" w:hAnsi="GHEA Grapalat"/>
          <w:b/>
          <w:sz w:val="24"/>
          <w:szCs w:val="24"/>
        </w:rPr>
        <w:t>опрос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00195F">
        <w:rPr>
          <w:rFonts w:ascii="GHEA Grapalat" w:hAnsi="GHEA Grapalat"/>
          <w:sz w:val="24"/>
          <w:szCs w:val="24"/>
          <w:lang w:val="en-US"/>
        </w:rPr>
        <w:t>ԱՐՄ ՋՕԸ ԳՀԱՊՁԲ-20/1</w:t>
      </w:r>
      <w:r w:rsidR="00783F07">
        <w:rPr>
          <w:rFonts w:ascii="GHEA Grapalat" w:hAnsi="GHEA Grapalat"/>
          <w:sz w:val="24"/>
          <w:szCs w:val="24"/>
          <w:lang w:val="en-US"/>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sidR="0094117F">
        <w:rPr>
          <w:rFonts w:ascii="GHEA Grapalat" w:hAnsi="GHEA Grapalat"/>
        </w:rPr>
        <w:t>___________</w:t>
      </w:r>
      <w:r>
        <w:rPr>
          <w:rFonts w:ascii="GHEA Grapalat" w:hAnsi="GHEA Grapalat"/>
        </w:rPr>
        <w:t>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00195F">
        <w:rPr>
          <w:rFonts w:ascii="GHEA Grapalat" w:hAnsi="GHEA Grapalat"/>
          <w:lang w:val="en-US"/>
        </w:rPr>
        <w:t>ԱՐՄ ՋՕԸ ԳՀԱՊՁԲ-20/1</w:t>
      </w:r>
      <w:r w:rsidR="00783F07">
        <w:rPr>
          <w:rFonts w:ascii="GHEA Grapalat" w:hAnsi="GHEA Grapalat"/>
          <w:lang w:val="en-US"/>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605D95">
        <w:rPr>
          <w:rFonts w:ascii="GHEA Grapalat" w:hAnsi="GHEA Grapalat"/>
        </w:rPr>
        <w:t>опрос котировок</w:t>
      </w:r>
      <w:r>
        <w:rPr>
          <w:rFonts w:ascii="GHEA Grapalat" w:hAnsi="GHEA Grapalat"/>
        </w:rPr>
        <w:t xml:space="preserve"> под кодом </w:t>
      </w:r>
      <w:r w:rsidR="0000195F">
        <w:rPr>
          <w:rFonts w:ascii="GHEA Grapalat" w:hAnsi="GHEA Grapalat"/>
          <w:lang w:val="en-US"/>
        </w:rPr>
        <w:t>ԱՐՄ ՋՕԸ ԳՀԱՊՁԲ-20/1</w:t>
      </w:r>
      <w:r w:rsidR="00783F07">
        <w:rPr>
          <w:rFonts w:ascii="GHEA Grapalat" w:hAnsi="GHEA Grapalat"/>
          <w:lang w:val="en-US"/>
        </w:rPr>
        <w:t xml:space="preserve">  </w:t>
      </w:r>
      <w:r w:rsidR="0094117F">
        <w:rPr>
          <w:rFonts w:ascii="GHEA Grapalat" w:hAnsi="GHEA Grapalat"/>
          <w:lang w:val="en-US"/>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00195F">
        <w:rPr>
          <w:rFonts w:ascii="GHEA Grapalat" w:hAnsi="GHEA Grapalat"/>
          <w:lang w:val="en-US"/>
        </w:rPr>
        <w:t>ԱՐՄ ՋՕԸ ԳՀԱՊՁԲ-</w:t>
      </w:r>
      <w:r w:rsidR="0000195F">
        <w:rPr>
          <w:rFonts w:ascii="GHEA Grapalat" w:hAnsi="GHEA Grapalat"/>
          <w:lang w:val="en-US"/>
        </w:rPr>
        <w:lastRenderedPageBreak/>
        <w:t>20/1</w:t>
      </w:r>
      <w:r w:rsidR="00783F07">
        <w:rPr>
          <w:rFonts w:ascii="GHEA Grapalat" w:hAnsi="GHEA Grapalat"/>
          <w:lang w:val="en-US"/>
        </w:rPr>
        <w:t xml:space="preserve">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605D95">
        <w:rPr>
          <w:rFonts w:ascii="GHEA Grapalat" w:hAnsi="GHEA Grapalat"/>
        </w:rPr>
        <w:t>опрос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05D95">
        <w:rPr>
          <w:rFonts w:ascii="GHEA Grapalat" w:hAnsi="GHEA Grapalat"/>
          <w:b/>
          <w:sz w:val="24"/>
          <w:szCs w:val="24"/>
        </w:rPr>
        <w:t>опрос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00195F">
        <w:rPr>
          <w:rFonts w:ascii="GHEA Grapalat" w:hAnsi="GHEA Grapalat"/>
          <w:sz w:val="24"/>
          <w:szCs w:val="24"/>
          <w:lang w:val="en-US"/>
        </w:rPr>
        <w:t>ԱՐՄ ՋՕԸ ԳՀԱՊՁԲ-20/1</w:t>
      </w:r>
      <w:r w:rsidR="00783F07">
        <w:rPr>
          <w:rFonts w:ascii="GHEA Grapalat" w:hAnsi="GHEA Grapalat"/>
          <w:sz w:val="24"/>
          <w:szCs w:val="24"/>
          <w:lang w:val="en-US"/>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00195F">
        <w:rPr>
          <w:rFonts w:ascii="GHEA Grapalat" w:hAnsi="GHEA Grapalat"/>
          <w:lang w:val="en-US"/>
        </w:rPr>
        <w:t>ԱՐՄ ՋՕԸ ԳՀԱՊՁԲ-20/1</w:t>
      </w:r>
      <w:r w:rsidR="005A0FB3">
        <w:rPr>
          <w:rFonts w:ascii="GHEA Grapalat" w:hAnsi="GHEA Grapalat"/>
          <w:lang w:val="en-US"/>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605D95">
        <w:rPr>
          <w:rFonts w:ascii="GHEA Grapalat" w:hAnsi="GHEA Grapalat"/>
          <w:b/>
          <w:sz w:val="24"/>
          <w:szCs w:val="24"/>
        </w:rPr>
        <w:t>опрос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00195F">
        <w:rPr>
          <w:rFonts w:ascii="GHEA Grapalat" w:hAnsi="GHEA Grapalat"/>
          <w:sz w:val="24"/>
          <w:szCs w:val="24"/>
          <w:lang w:val="en-US"/>
        </w:rPr>
        <w:t>ԱՐՄ ՋՕԸ ԳՀԱՊՁԲ-20/1</w:t>
      </w:r>
      <w:r w:rsidR="00783F07">
        <w:rPr>
          <w:rFonts w:ascii="GHEA Grapalat" w:hAnsi="GHEA Grapalat"/>
          <w:sz w:val="24"/>
          <w:szCs w:val="24"/>
          <w:lang w:val="en-US"/>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576E0A">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605D95">
        <w:rPr>
          <w:rFonts w:ascii="GHEA Grapalat" w:hAnsi="GHEA Grapalat"/>
          <w:spacing w:val="-6"/>
        </w:rPr>
        <w:t>опрос котировок</w:t>
      </w:r>
      <w:r w:rsidRPr="005744FC">
        <w:rPr>
          <w:rFonts w:ascii="GHEA Grapalat" w:hAnsi="GHEA Grapalat"/>
          <w:spacing w:val="-6"/>
        </w:rPr>
        <w:t xml:space="preserve"> под кодом </w:t>
      </w:r>
      <w:r w:rsidR="0000195F">
        <w:rPr>
          <w:rFonts w:ascii="GHEA Grapalat" w:hAnsi="GHEA Grapalat"/>
          <w:lang w:val="en-US"/>
        </w:rPr>
        <w:t>ԱՐՄ ՋՕԸ ԳՀԱՊՁԲ-20/1</w:t>
      </w:r>
      <w:r w:rsidR="00576E0A">
        <w:rPr>
          <w:rFonts w:ascii="GHEA Grapalat" w:hAnsi="GHEA Grapalat"/>
          <w:lang w:val="en-US"/>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576E0A">
      <w:pPr>
        <w:widowControl w:val="0"/>
        <w:spacing w:after="160"/>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605D95">
        <w:rPr>
          <w:rFonts w:ascii="GHEA Grapalat" w:hAnsi="GHEA Grapalat"/>
          <w:b/>
          <w:sz w:val="24"/>
          <w:szCs w:val="24"/>
        </w:rPr>
        <w:t>опрос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00195F">
        <w:rPr>
          <w:rFonts w:ascii="GHEA Grapalat" w:hAnsi="GHEA Grapalat"/>
          <w:sz w:val="24"/>
          <w:szCs w:val="24"/>
          <w:lang w:val="en-US"/>
        </w:rPr>
        <w:t>ԱՐՄ ՋՕԸ ԳՀԱՊՁԲ-20/1</w:t>
      </w:r>
      <w:r w:rsidR="00783F07">
        <w:rPr>
          <w:rFonts w:ascii="GHEA Grapalat" w:hAnsi="GHEA Grapalat"/>
          <w:sz w:val="24"/>
          <w:szCs w:val="24"/>
          <w:lang w:val="en-US"/>
        </w:rPr>
        <w:t xml:space="preserve">  </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копия протокола заседания оценочной комиссии об отклонении заявки,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83DD8">
        <w:rPr>
          <w:rFonts w:ascii="GHEA Grapalat" w:eastAsiaTheme="minorHAnsi" w:hAnsi="GHEA Grapalat" w:cstheme="minorBidi"/>
        </w:rPr>
        <w:t>2) настоящая гарантия.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576E0A" w:rsidRDefault="00576E0A" w:rsidP="001005B0">
      <w:pPr>
        <w:widowControl w:val="0"/>
        <w:spacing w:after="160"/>
        <w:ind w:firstLine="567"/>
        <w:jc w:val="right"/>
        <w:rPr>
          <w:rFonts w:ascii="GHEA Grapalat" w:hAnsi="GHEA Grapalat"/>
          <w:b/>
          <w:lang w:val="en-US"/>
        </w:rPr>
      </w:pPr>
    </w:p>
    <w:p w:rsidR="00576E0A" w:rsidRDefault="00576E0A" w:rsidP="001005B0">
      <w:pPr>
        <w:widowControl w:val="0"/>
        <w:spacing w:after="160"/>
        <w:ind w:firstLine="567"/>
        <w:jc w:val="right"/>
        <w:rPr>
          <w:rFonts w:ascii="GHEA Grapalat" w:hAnsi="GHEA Grapalat"/>
          <w:b/>
          <w:lang w:val="en-US"/>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на </w:t>
      </w:r>
      <w:r w:rsidR="00605D95">
        <w:rPr>
          <w:rFonts w:ascii="GHEA Grapalat" w:hAnsi="GHEA Grapalat"/>
          <w:b/>
        </w:rPr>
        <w:t>опрос котировок</w:t>
      </w:r>
      <w:r w:rsidRPr="00B138F3">
        <w:rPr>
          <w:rFonts w:ascii="GHEA Grapalat" w:hAnsi="GHEA Grapalat" w:cs="Arial"/>
          <w:b/>
        </w:rPr>
        <w:br/>
      </w:r>
      <w:r w:rsidRPr="00B138F3">
        <w:rPr>
          <w:rFonts w:ascii="GHEA Grapalat" w:hAnsi="GHEA Grapalat"/>
          <w:b/>
        </w:rPr>
        <w:t xml:space="preserve">под кодом </w:t>
      </w:r>
      <w:r w:rsidR="0000195F">
        <w:rPr>
          <w:rFonts w:ascii="GHEA Grapalat" w:hAnsi="GHEA Grapalat"/>
          <w:lang w:val="en-US"/>
        </w:rPr>
        <w:t>ԱՐՄ ՋՕԸ ԳՀԱՊՁԲ-20/1</w:t>
      </w:r>
      <w:r w:rsidR="00783F07">
        <w:rPr>
          <w:rFonts w:ascii="GHEA Grapalat" w:hAnsi="GHEA Grapalat"/>
          <w:lang w:val="en-US"/>
        </w:rPr>
        <w:t xml:space="preserve">  </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76E0A" w:rsidRDefault="00576E0A" w:rsidP="003D2FE2">
      <w:pPr>
        <w:widowControl w:val="0"/>
        <w:spacing w:after="160"/>
        <w:jc w:val="right"/>
        <w:rPr>
          <w:rFonts w:ascii="GHEA Grapalat" w:hAnsi="GHEA Grapalat"/>
          <w:i/>
          <w:sz w:val="22"/>
          <w:szCs w:val="22"/>
          <w:lang w:val="en-US"/>
        </w:rPr>
      </w:pPr>
    </w:p>
    <w:p w:rsidR="00576E0A" w:rsidRDefault="00576E0A" w:rsidP="003D2FE2">
      <w:pPr>
        <w:widowControl w:val="0"/>
        <w:spacing w:after="160"/>
        <w:jc w:val="right"/>
        <w:rPr>
          <w:rFonts w:ascii="GHEA Grapalat" w:hAnsi="GHEA Grapalat"/>
          <w:i/>
          <w:sz w:val="22"/>
          <w:szCs w:val="22"/>
          <w:lang w:val="en-US"/>
        </w:rPr>
      </w:pPr>
    </w:p>
    <w:p w:rsidR="00576E0A" w:rsidRDefault="00576E0A" w:rsidP="003D2FE2">
      <w:pPr>
        <w:widowControl w:val="0"/>
        <w:spacing w:after="160"/>
        <w:jc w:val="right"/>
        <w:rPr>
          <w:rFonts w:ascii="GHEA Grapalat" w:hAnsi="GHEA Grapalat"/>
          <w:i/>
          <w:sz w:val="22"/>
          <w:szCs w:val="22"/>
          <w:lang w:val="en-US"/>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605D95">
        <w:rPr>
          <w:rFonts w:ascii="GHEA Grapalat" w:hAnsi="GHEA Grapalat"/>
          <w:i/>
          <w:sz w:val="22"/>
          <w:szCs w:val="22"/>
        </w:rPr>
        <w:t>опрос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00195F">
        <w:rPr>
          <w:rFonts w:ascii="GHEA Grapalat" w:hAnsi="GHEA Grapalat"/>
          <w:lang w:val="en-US"/>
        </w:rPr>
        <w:t>ԱՐՄ ՋՕԸ ԳՀԱՊՁԲ-20/1</w:t>
      </w:r>
      <w:r w:rsidR="00783F07">
        <w:rPr>
          <w:rFonts w:ascii="GHEA Grapalat" w:hAnsi="GHEA Grapalat"/>
          <w:lang w:val="en-US"/>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E15D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E15D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E15D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E15D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0EBE"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0EBE" w:rsidRPr="00B138F3" w:rsidRDefault="00270EBE" w:rsidP="005271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t xml:space="preserve"> </w:t>
            </w:r>
            <w:r>
              <w:rPr>
                <w:rFonts w:ascii="GHEA Grapalat" w:hAnsi="GHEA Grapalat"/>
                <w:lang w:val="en-US"/>
              </w:rPr>
              <w:t>Ара</w:t>
            </w:r>
            <w:r w:rsidR="0052716B">
              <w:rPr>
                <w:rFonts w:ascii="GHEA Grapalat" w:hAnsi="GHEA Grapalat"/>
                <w:lang w:val="en-US"/>
              </w:rPr>
              <w:t>мавир</w:t>
            </w:r>
            <w:r w:rsidRPr="00576E0A">
              <w:rPr>
                <w:rFonts w:ascii="GHEA Grapalat" w:hAnsi="GHEA Grapalat"/>
              </w:rPr>
              <w:t>ская ассоциация водопользователей</w:t>
            </w:r>
          </w:p>
        </w:tc>
      </w:tr>
      <w:tr w:rsidR="00270EBE"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0EBE" w:rsidRPr="00B138F3" w:rsidRDefault="00270EBE" w:rsidP="00270EB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70EBE" w:rsidRPr="00B138F3" w:rsidTr="002E15D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0EBE" w:rsidRPr="007555BD" w:rsidRDefault="00270EBE" w:rsidP="00270EBE">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0052716B" w:rsidRPr="00B07435">
              <w:rPr>
                <w:rFonts w:ascii="GHEA Grapalat" w:hAnsi="GHEA Grapalat"/>
                <w:sz w:val="20"/>
                <w:szCs w:val="20"/>
                <w:lang w:val="hy-AM"/>
              </w:rPr>
              <w:t>04416305</w:t>
            </w:r>
          </w:p>
        </w:tc>
      </w:tr>
      <w:tr w:rsidR="00270EBE" w:rsidRPr="00B138F3" w:rsidTr="002E15D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0EBE" w:rsidRPr="007555BD" w:rsidRDefault="00270EBE" w:rsidP="0052716B">
            <w:pPr>
              <w:widowControl w:val="0"/>
              <w:tabs>
                <w:tab w:val="left" w:pos="855"/>
              </w:tabs>
              <w:spacing w:after="160"/>
              <w:ind w:left="360"/>
              <w:rPr>
                <w:rFonts w:ascii="GHEA Grapalat" w:hAnsi="GHEA Grapalat"/>
                <w:lang w:val="en-US"/>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lang w:val="en-US"/>
              </w:rPr>
              <w:t xml:space="preserve"> </w:t>
            </w:r>
            <w:r w:rsidRPr="00CD4DEB">
              <w:rPr>
                <w:rFonts w:ascii="GHEA Grapalat" w:hAnsi="GHEA Grapalat"/>
                <w:lang w:val="en-US"/>
              </w:rPr>
              <w:t>Армбизнесбанк ЗАО</w:t>
            </w:r>
          </w:p>
        </w:tc>
      </w:tr>
      <w:tr w:rsidR="00270EBE" w:rsidRPr="00B138F3" w:rsidTr="002E15D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0EBE" w:rsidRPr="007555BD" w:rsidRDefault="00270EBE" w:rsidP="00270EBE">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Pr="00EA7943">
              <w:rPr>
                <w:rFonts w:ascii="GHEA Grapalat" w:hAnsi="GHEA Grapalat" w:cs="Sylfaen"/>
                <w:sz w:val="20"/>
                <w:szCs w:val="20"/>
                <w:lang w:val="nb-NO"/>
              </w:rPr>
              <w:t>1</w:t>
            </w:r>
            <w:r w:rsidR="0052716B" w:rsidRPr="00B07435">
              <w:rPr>
                <w:rFonts w:ascii="GHEA Grapalat" w:hAnsi="GHEA Grapalat"/>
                <w:sz w:val="20"/>
                <w:szCs w:val="20"/>
                <w:lang w:val="hy-AM"/>
              </w:rPr>
              <w:t>11500579825798</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E15D1">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E15D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E15D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2E15D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E15D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2E15D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2E15D1">
            <w:pPr>
              <w:widowControl w:val="0"/>
              <w:spacing w:after="160"/>
              <w:rPr>
                <w:rFonts w:ascii="GHEA Grapalat" w:hAnsi="GHEA Grapalat" w:cs="Sylfaen"/>
              </w:rPr>
            </w:pPr>
          </w:p>
          <w:p w:rsidR="00C3421C" w:rsidRPr="00B138F3" w:rsidRDefault="00C3421C" w:rsidP="002E15D1">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2E15D1">
            <w:pPr>
              <w:widowControl w:val="0"/>
              <w:spacing w:after="160"/>
              <w:rPr>
                <w:rFonts w:ascii="GHEA Grapalat" w:hAnsi="GHEA Grapalat" w:cs="Sylfaen"/>
              </w:rPr>
            </w:pPr>
          </w:p>
          <w:p w:rsidR="00C3421C" w:rsidRPr="00B138F3" w:rsidRDefault="00C3421C" w:rsidP="002E15D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E15D1">
            <w:pPr>
              <w:widowControl w:val="0"/>
              <w:spacing w:after="160"/>
              <w:rPr>
                <w:rFonts w:ascii="GHEA Grapalat" w:hAnsi="GHEA Grapalat" w:cs="Sylfaen"/>
              </w:rPr>
            </w:pPr>
          </w:p>
          <w:p w:rsidR="00C3421C" w:rsidRPr="00B138F3" w:rsidRDefault="00C3421C" w:rsidP="002E15D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2E15D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2E15D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2E15D1">
            <w:pPr>
              <w:widowControl w:val="0"/>
              <w:spacing w:after="160"/>
              <w:rPr>
                <w:rFonts w:ascii="GHEA Grapalat" w:hAnsi="GHEA Grapalat" w:cs="Sylfaen"/>
              </w:rPr>
            </w:pPr>
          </w:p>
          <w:p w:rsidR="00C3421C" w:rsidRPr="00B138F3" w:rsidRDefault="00C3421C" w:rsidP="002E15D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E15D1">
            <w:pPr>
              <w:widowControl w:val="0"/>
              <w:spacing w:after="160"/>
              <w:jc w:val="right"/>
              <w:rPr>
                <w:rFonts w:ascii="GHEA Grapalat" w:hAnsi="GHEA Grapalat" w:cs="Tahoma"/>
              </w:rPr>
            </w:pPr>
          </w:p>
          <w:p w:rsidR="00C3421C" w:rsidRPr="00B138F3" w:rsidRDefault="00C3421C" w:rsidP="002E15D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2E15D1">
            <w:pPr>
              <w:widowControl w:val="0"/>
              <w:spacing w:after="160"/>
              <w:rPr>
                <w:rFonts w:ascii="GHEA Grapalat" w:hAnsi="GHEA Grapalat" w:cs="Sylfaen"/>
              </w:rPr>
            </w:pPr>
          </w:p>
          <w:p w:rsidR="00C3421C" w:rsidRPr="00B138F3" w:rsidRDefault="00C3421C" w:rsidP="002E15D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E15D1">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2E15D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2E15D1">
            <w:pPr>
              <w:widowControl w:val="0"/>
              <w:spacing w:after="160"/>
              <w:rPr>
                <w:rFonts w:ascii="GHEA Grapalat" w:hAnsi="GHEA Grapalat"/>
              </w:rPr>
            </w:pPr>
          </w:p>
          <w:p w:rsidR="00C3421C" w:rsidRPr="00B138F3" w:rsidRDefault="00C3421C" w:rsidP="002E15D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2E15D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2E15D1">
            <w:pPr>
              <w:widowControl w:val="0"/>
              <w:spacing w:after="160"/>
              <w:rPr>
                <w:rFonts w:ascii="GHEA Grapalat" w:hAnsi="GHEA Grapalat" w:cs="Tahoma"/>
              </w:rPr>
            </w:pPr>
          </w:p>
          <w:p w:rsidR="00C3421C" w:rsidRPr="00B138F3" w:rsidRDefault="00C3421C" w:rsidP="002E15D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2E15D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2E15D1">
            <w:pPr>
              <w:widowControl w:val="0"/>
              <w:spacing w:after="160"/>
              <w:rPr>
                <w:rFonts w:ascii="GHEA Grapalat" w:hAnsi="GHEA Grapalat" w:cs="Tahoma"/>
              </w:rPr>
            </w:pPr>
          </w:p>
          <w:p w:rsidR="00C3421C" w:rsidRPr="00B138F3" w:rsidRDefault="00C3421C" w:rsidP="002E15D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2E15D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2E15D1">
            <w:pPr>
              <w:widowControl w:val="0"/>
              <w:spacing w:after="160"/>
              <w:rPr>
                <w:rFonts w:ascii="GHEA Grapalat" w:hAnsi="GHEA Grapalat" w:cs="Arial"/>
              </w:rPr>
            </w:pPr>
          </w:p>
        </w:tc>
      </w:tr>
      <w:tr w:rsidR="00B138F3" w:rsidRPr="00B138F3" w:rsidTr="002E15D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2E15D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2E15D1">
            <w:pPr>
              <w:widowControl w:val="0"/>
              <w:spacing w:after="160"/>
              <w:rPr>
                <w:rFonts w:ascii="GHEA Grapalat" w:hAnsi="GHEA Grapalat" w:cs="Sylfaen"/>
              </w:rPr>
            </w:pPr>
          </w:p>
          <w:p w:rsidR="00C3421C" w:rsidRPr="00B138F3" w:rsidRDefault="00C3421C" w:rsidP="002E15D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2E15D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2E15D1">
            <w:pPr>
              <w:widowControl w:val="0"/>
              <w:spacing w:after="160"/>
              <w:rPr>
                <w:rFonts w:ascii="GHEA Grapalat" w:hAnsi="GHEA Grapalat"/>
              </w:rPr>
            </w:pPr>
          </w:p>
          <w:p w:rsidR="00C3421C" w:rsidRPr="00B138F3" w:rsidRDefault="00C3421C" w:rsidP="002E15D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2E15D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2E15D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2E15D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C3421C" w:rsidRPr="00B138F3" w:rsidRDefault="00C3421C" w:rsidP="002E15D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p>
        </w:tc>
      </w:tr>
      <w:tr w:rsidR="00FF3DE9"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2E15D1">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en-US"/>
        </w:rPr>
      </w:pPr>
    </w:p>
    <w:p w:rsidR="00AE745B" w:rsidRDefault="00AE745B" w:rsidP="00B46D58">
      <w:pPr>
        <w:widowControl w:val="0"/>
        <w:spacing w:after="160"/>
        <w:ind w:left="567" w:right="565"/>
        <w:jc w:val="center"/>
        <w:rPr>
          <w:rFonts w:ascii="GHEA Grapalat" w:hAnsi="GHEA Grapalat"/>
          <w:b/>
          <w:lang w:val="en-US"/>
        </w:rPr>
      </w:pPr>
    </w:p>
    <w:p w:rsidR="00AE745B" w:rsidRDefault="00AE745B" w:rsidP="00B46D58">
      <w:pPr>
        <w:widowControl w:val="0"/>
        <w:spacing w:after="160"/>
        <w:ind w:left="567" w:right="565"/>
        <w:jc w:val="center"/>
        <w:rPr>
          <w:rFonts w:ascii="GHEA Grapalat" w:hAnsi="GHEA Grapalat"/>
          <w:b/>
          <w:lang w:val="en-US"/>
        </w:rPr>
      </w:pPr>
    </w:p>
    <w:p w:rsidR="00AE745B" w:rsidRPr="00AE745B" w:rsidRDefault="00AE745B" w:rsidP="00B46D58">
      <w:pPr>
        <w:widowControl w:val="0"/>
        <w:spacing w:after="160"/>
        <w:ind w:left="567" w:right="565"/>
        <w:jc w:val="center"/>
        <w:rPr>
          <w:rFonts w:ascii="GHEA Grapalat" w:hAnsi="GHEA Grapalat"/>
          <w:b/>
          <w:lang w:val="en-US"/>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605D95">
        <w:rPr>
          <w:rFonts w:ascii="GHEA Grapalat" w:hAnsi="GHEA Grapalat"/>
          <w:b/>
          <w:sz w:val="24"/>
          <w:szCs w:val="24"/>
        </w:rPr>
        <w:t>опрос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00195F">
        <w:rPr>
          <w:rFonts w:ascii="GHEA Grapalat" w:hAnsi="GHEA Grapalat"/>
          <w:sz w:val="24"/>
          <w:szCs w:val="24"/>
          <w:lang w:val="en-US"/>
        </w:rPr>
        <w:t>ԱՐՄ ՋՕԸ ԳՀԱՊՁԲ-20/1</w:t>
      </w:r>
      <w:r w:rsidR="00783F07">
        <w:rPr>
          <w:rFonts w:ascii="GHEA Grapalat" w:hAnsi="GHEA Grapalat"/>
          <w:sz w:val="24"/>
          <w:szCs w:val="24"/>
          <w:lang w:val="en-US"/>
        </w:rPr>
        <w:t xml:space="preserve">  </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E745B" w:rsidRDefault="00AE745B" w:rsidP="000A214C">
      <w:pPr>
        <w:widowControl w:val="0"/>
        <w:spacing w:after="160"/>
        <w:jc w:val="right"/>
        <w:rPr>
          <w:rFonts w:ascii="GHEA Grapalat" w:hAnsi="GHEA Grapalat"/>
          <w:i/>
          <w:lang w:val="en-US"/>
        </w:rPr>
      </w:pPr>
    </w:p>
    <w:p w:rsidR="00AE745B" w:rsidRDefault="00AE745B" w:rsidP="000A214C">
      <w:pPr>
        <w:widowControl w:val="0"/>
        <w:spacing w:after="160"/>
        <w:jc w:val="right"/>
        <w:rPr>
          <w:rFonts w:ascii="GHEA Grapalat" w:hAnsi="GHEA Grapalat"/>
          <w:i/>
          <w:lang w:val="en-US"/>
        </w:rPr>
      </w:pPr>
    </w:p>
    <w:p w:rsidR="00AE745B" w:rsidRDefault="00AE745B" w:rsidP="000A214C">
      <w:pPr>
        <w:widowControl w:val="0"/>
        <w:spacing w:after="160"/>
        <w:jc w:val="right"/>
        <w:rPr>
          <w:rFonts w:ascii="GHEA Grapalat" w:hAnsi="GHEA Grapalat"/>
          <w:i/>
          <w:lang w:val="en-US"/>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605D95">
        <w:rPr>
          <w:rFonts w:ascii="GHEA Grapalat" w:hAnsi="GHEA Grapalat"/>
          <w:i/>
        </w:rPr>
        <w:t>опрос котировок</w:t>
      </w:r>
      <w:r w:rsidRPr="00B138F3">
        <w:rPr>
          <w:rFonts w:ascii="GHEA Grapalat" w:hAnsi="GHEA Grapalat"/>
          <w:i/>
        </w:rPr>
        <w:br/>
        <w:t xml:space="preserve">под кодом </w:t>
      </w:r>
      <w:r w:rsidR="0000195F">
        <w:rPr>
          <w:rFonts w:ascii="GHEA Grapalat" w:hAnsi="GHEA Grapalat"/>
          <w:lang w:val="en-US"/>
        </w:rPr>
        <w:t>ԱՐՄ ՋՕԸ ԳՀԱՊՁԲ-20/1</w:t>
      </w:r>
      <w:r w:rsidR="00783F07">
        <w:rPr>
          <w:rFonts w:ascii="GHEA Grapalat" w:hAnsi="GHEA Grapalat"/>
          <w:lang w:val="en-US"/>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2E15D1">
        <w:tc>
          <w:tcPr>
            <w:tcW w:w="4786" w:type="dxa"/>
          </w:tcPr>
          <w:p w:rsidR="000A214C" w:rsidRPr="00B138F3" w:rsidRDefault="000A214C" w:rsidP="002E15D1">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2E15D1">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w:t>
      </w:r>
      <w:r w:rsidRPr="00B138F3">
        <w:rPr>
          <w:rFonts w:ascii="GHEA Grapalat" w:hAnsi="GHEA Grapalat"/>
        </w:rPr>
        <w:lastRenderedPageBreak/>
        <w:t>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E15D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E15D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E15D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E15D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E745B"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E745B" w:rsidRPr="00B138F3" w:rsidRDefault="00AE745B" w:rsidP="0046083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t xml:space="preserve"> </w:t>
            </w:r>
            <w:r w:rsidR="00460831">
              <w:rPr>
                <w:rFonts w:ascii="GHEA Grapalat" w:hAnsi="GHEA Grapalat"/>
                <w:lang w:val="en-US"/>
              </w:rPr>
              <w:t>Арарат</w:t>
            </w:r>
            <w:r w:rsidRPr="00576E0A">
              <w:rPr>
                <w:rFonts w:ascii="GHEA Grapalat" w:hAnsi="GHEA Grapalat"/>
              </w:rPr>
              <w:t>ская ассоциация водопользователей</w:t>
            </w:r>
          </w:p>
        </w:tc>
      </w:tr>
      <w:tr w:rsidR="00AE745B" w:rsidRPr="00B138F3" w:rsidTr="002E15D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E745B" w:rsidRPr="00B138F3" w:rsidRDefault="00AE745B" w:rsidP="00AE745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AE745B" w:rsidRPr="00B138F3" w:rsidTr="002E15D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E745B" w:rsidRPr="007555BD" w:rsidRDefault="00AE745B" w:rsidP="00AE745B">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w:t>
            </w:r>
            <w:r w:rsidR="00D5478C" w:rsidRPr="00B07435">
              <w:rPr>
                <w:rFonts w:ascii="GHEA Grapalat" w:hAnsi="GHEA Grapalat"/>
                <w:sz w:val="20"/>
                <w:szCs w:val="20"/>
                <w:lang w:val="hy-AM"/>
              </w:rPr>
              <w:t>04416305</w:t>
            </w:r>
          </w:p>
        </w:tc>
      </w:tr>
      <w:tr w:rsidR="00AE745B" w:rsidRPr="00B138F3" w:rsidTr="002E15D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E745B" w:rsidRPr="007555BD" w:rsidRDefault="00AE745B" w:rsidP="0052716B">
            <w:pPr>
              <w:widowControl w:val="0"/>
              <w:tabs>
                <w:tab w:val="left" w:pos="855"/>
              </w:tabs>
              <w:spacing w:after="160"/>
              <w:ind w:left="360"/>
              <w:rPr>
                <w:rFonts w:ascii="GHEA Grapalat" w:hAnsi="GHEA Grapalat"/>
                <w:lang w:val="en-US"/>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lang w:val="en-US"/>
              </w:rPr>
              <w:t xml:space="preserve"> </w:t>
            </w:r>
            <w:r w:rsidR="00CD4DEB" w:rsidRPr="00CD4DEB">
              <w:rPr>
                <w:rFonts w:ascii="GHEA Grapalat" w:hAnsi="GHEA Grapalat"/>
                <w:lang w:val="en-US"/>
              </w:rPr>
              <w:t xml:space="preserve">Армбизнесбанк ЗАО </w:t>
            </w:r>
          </w:p>
        </w:tc>
      </w:tr>
      <w:tr w:rsidR="00AE745B" w:rsidRPr="00B138F3" w:rsidTr="002E15D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E745B" w:rsidRPr="007555BD" w:rsidRDefault="00AE745B" w:rsidP="00AE745B">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lang w:val="en-US"/>
              </w:rPr>
              <w:t xml:space="preserve"> </w:t>
            </w:r>
            <w:r w:rsidR="0052716B" w:rsidRPr="00B07435">
              <w:rPr>
                <w:rFonts w:ascii="GHEA Grapalat" w:hAnsi="GHEA Grapalat"/>
                <w:sz w:val="20"/>
                <w:szCs w:val="20"/>
                <w:lang w:val="hy-AM"/>
              </w:rPr>
              <w:t>11500579825798</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E15D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E15D1">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E15D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E15D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E15D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E15D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E15D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E15D1">
            <w:pPr>
              <w:widowControl w:val="0"/>
              <w:spacing w:after="160"/>
              <w:rPr>
                <w:rFonts w:ascii="GHEA Grapalat" w:hAnsi="GHEA Grapalat" w:cs="Sylfaen"/>
              </w:rPr>
            </w:pPr>
          </w:p>
          <w:p w:rsidR="00BE2572" w:rsidRPr="00B138F3" w:rsidRDefault="00BE2572" w:rsidP="002E15D1">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E15D1">
            <w:pPr>
              <w:widowControl w:val="0"/>
              <w:spacing w:after="160"/>
              <w:rPr>
                <w:rFonts w:ascii="GHEA Grapalat" w:hAnsi="GHEA Grapalat" w:cs="Sylfaen"/>
              </w:rPr>
            </w:pPr>
          </w:p>
          <w:p w:rsidR="00BE2572" w:rsidRPr="00B138F3" w:rsidRDefault="00BE2572" w:rsidP="002E15D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E15D1">
            <w:pPr>
              <w:widowControl w:val="0"/>
              <w:spacing w:after="160"/>
              <w:rPr>
                <w:rFonts w:ascii="GHEA Grapalat" w:hAnsi="GHEA Grapalat" w:cs="Sylfaen"/>
              </w:rPr>
            </w:pPr>
          </w:p>
          <w:p w:rsidR="00BE2572" w:rsidRPr="00B138F3" w:rsidRDefault="00BE2572" w:rsidP="002E15D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E15D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E15D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E15D1">
            <w:pPr>
              <w:widowControl w:val="0"/>
              <w:spacing w:after="160"/>
              <w:rPr>
                <w:rFonts w:ascii="GHEA Grapalat" w:hAnsi="GHEA Grapalat" w:cs="Sylfaen"/>
              </w:rPr>
            </w:pPr>
          </w:p>
          <w:p w:rsidR="00BE2572" w:rsidRPr="00B138F3" w:rsidRDefault="00BE2572" w:rsidP="002E15D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E15D1">
            <w:pPr>
              <w:widowControl w:val="0"/>
              <w:spacing w:after="160"/>
              <w:jc w:val="right"/>
              <w:rPr>
                <w:rFonts w:ascii="GHEA Grapalat" w:hAnsi="GHEA Grapalat" w:cs="Tahoma"/>
              </w:rPr>
            </w:pPr>
          </w:p>
          <w:p w:rsidR="00BE2572" w:rsidRPr="00B138F3" w:rsidRDefault="00BE2572" w:rsidP="002E15D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E15D1">
            <w:pPr>
              <w:widowControl w:val="0"/>
              <w:spacing w:after="160"/>
              <w:rPr>
                <w:rFonts w:ascii="GHEA Grapalat" w:hAnsi="GHEA Grapalat" w:cs="Sylfaen"/>
              </w:rPr>
            </w:pPr>
          </w:p>
          <w:p w:rsidR="00BE2572" w:rsidRPr="00B138F3" w:rsidRDefault="00BE2572" w:rsidP="002E15D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E15D1">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E15D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E15D1">
            <w:pPr>
              <w:widowControl w:val="0"/>
              <w:spacing w:after="160"/>
              <w:rPr>
                <w:rFonts w:ascii="GHEA Grapalat" w:hAnsi="GHEA Grapalat"/>
              </w:rPr>
            </w:pPr>
          </w:p>
          <w:p w:rsidR="00BE2572" w:rsidRPr="00B138F3" w:rsidRDefault="00BE2572" w:rsidP="002E15D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E15D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E15D1">
            <w:pPr>
              <w:widowControl w:val="0"/>
              <w:spacing w:after="160"/>
              <w:rPr>
                <w:rFonts w:ascii="GHEA Grapalat" w:hAnsi="GHEA Grapalat" w:cs="Tahoma"/>
              </w:rPr>
            </w:pPr>
          </w:p>
          <w:p w:rsidR="00BE2572" w:rsidRPr="00B138F3" w:rsidRDefault="00BE2572" w:rsidP="002E15D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E15D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E15D1">
            <w:pPr>
              <w:widowControl w:val="0"/>
              <w:spacing w:after="160"/>
              <w:rPr>
                <w:rFonts w:ascii="GHEA Grapalat" w:hAnsi="GHEA Grapalat" w:cs="Tahoma"/>
              </w:rPr>
            </w:pPr>
          </w:p>
          <w:p w:rsidR="00BE2572" w:rsidRPr="00B138F3" w:rsidRDefault="00BE2572" w:rsidP="002E15D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E15D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E15D1">
            <w:pPr>
              <w:widowControl w:val="0"/>
              <w:spacing w:after="160"/>
              <w:rPr>
                <w:rFonts w:ascii="GHEA Grapalat" w:hAnsi="GHEA Grapalat" w:cs="Arial"/>
              </w:rPr>
            </w:pPr>
          </w:p>
        </w:tc>
      </w:tr>
      <w:tr w:rsidR="00B138F3" w:rsidRPr="00B138F3" w:rsidTr="002E15D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E15D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E15D1">
            <w:pPr>
              <w:widowControl w:val="0"/>
              <w:spacing w:after="160"/>
              <w:rPr>
                <w:rFonts w:ascii="GHEA Grapalat" w:hAnsi="GHEA Grapalat" w:cs="Sylfaen"/>
              </w:rPr>
            </w:pPr>
          </w:p>
          <w:p w:rsidR="00BE2572" w:rsidRPr="00B138F3" w:rsidRDefault="00BE2572" w:rsidP="002E15D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E15D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E15D1">
            <w:pPr>
              <w:widowControl w:val="0"/>
              <w:spacing w:after="160"/>
              <w:rPr>
                <w:rFonts w:ascii="GHEA Grapalat" w:hAnsi="GHEA Grapalat"/>
              </w:rPr>
            </w:pPr>
          </w:p>
          <w:p w:rsidR="00BE2572" w:rsidRPr="00B138F3" w:rsidRDefault="00BE2572" w:rsidP="002E15D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2E15D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2E15D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исполнения </w:t>
            </w:r>
            <w:r w:rsidRPr="00B138F3">
              <w:rPr>
                <w:rFonts w:ascii="GHEA Grapalat" w:hAnsi="GHEA Grapalat"/>
                <w:sz w:val="18"/>
                <w:szCs w:val="18"/>
              </w:rPr>
              <w:lastRenderedPageBreak/>
              <w:t>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2E15D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2E15D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p>
        </w:tc>
      </w:tr>
      <w:tr w:rsidR="00B138F3"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p>
        </w:tc>
      </w:tr>
      <w:tr w:rsidR="00FF3DE9" w:rsidRPr="00B138F3" w:rsidTr="002E15D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2E15D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2E15D1">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00195F">
        <w:rPr>
          <w:rFonts w:ascii="GHEA Grapalat" w:hAnsi="GHEA Grapalat"/>
          <w:sz w:val="24"/>
          <w:szCs w:val="24"/>
          <w:lang w:val="en-US"/>
        </w:rPr>
        <w:t>ԱՐՄ ՋՕԸ ԳՀԱՊՁԲ-20/1</w:t>
      </w:r>
      <w:r w:rsidR="00783F07">
        <w:rPr>
          <w:rFonts w:ascii="GHEA Grapalat" w:hAnsi="GHEA Grapalat"/>
          <w:sz w:val="24"/>
          <w:szCs w:val="24"/>
          <w:lang w:val="en-US"/>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17"/>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в размерах и в месяцы, предусмотренные </w:t>
      </w:r>
      <w:r w:rsidRPr="00B138F3">
        <w:rPr>
          <w:rFonts w:ascii="GHEA Grapalat" w:hAnsi="GHEA Grapalat"/>
        </w:rPr>
        <w:lastRenderedPageBreak/>
        <w:t>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18"/>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w:t>
      </w:r>
      <w:r w:rsidRPr="00B138F3">
        <w:rPr>
          <w:rFonts w:ascii="GHEA Grapalat" w:hAnsi="GHEA Grapalat"/>
        </w:rPr>
        <w:lastRenderedPageBreak/>
        <w:t>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20"/>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2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2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w:t>
      </w:r>
      <w:r w:rsidRPr="00B138F3">
        <w:rPr>
          <w:rFonts w:ascii="GHEA Grapalat" w:hAnsi="GHEA Grapalat"/>
        </w:rPr>
        <w:lastRenderedPageBreak/>
        <w:t>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w:t>
      </w:r>
      <w:r w:rsidRPr="00B138F3">
        <w:rPr>
          <w:rFonts w:ascii="GHEA Grapalat" w:hAnsi="GHEA Grapalat"/>
        </w:rPr>
        <w:lastRenderedPageBreak/>
        <w:t xml:space="preserve">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23"/>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2E15D1">
          <w:footerReference w:type="default" r:id="rId11"/>
          <w:footnotePr>
            <w:pos w:val="beneathText"/>
          </w:footnotePr>
          <w:pgSz w:w="11906" w:h="16838" w:code="9"/>
          <w:pgMar w:top="630" w:right="1418" w:bottom="1418" w:left="1418" w:header="561" w:footer="561" w:gutter="0"/>
          <w:cols w:space="720"/>
          <w:docGrid w:linePitch="326"/>
        </w:sectPr>
      </w:pPr>
    </w:p>
    <w:p w:rsidR="00071D1C" w:rsidRPr="00B138F3" w:rsidRDefault="00071D1C" w:rsidP="00B46D58">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103C26" w:rsidRDefault="00103C26" w:rsidP="00B46D58">
      <w:pPr>
        <w:widowControl w:val="0"/>
        <w:jc w:val="center"/>
        <w:rPr>
          <w:rFonts w:ascii="GHEA Grapalat" w:hAnsi="GHEA Grapalat"/>
          <w:lang w:val="en-US"/>
        </w:rPr>
      </w:pPr>
    </w:p>
    <w:p w:rsidR="00071D1C" w:rsidRPr="00B138F3" w:rsidRDefault="00071D1C" w:rsidP="00B46D58">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24"/>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73" w:type="dxa"/>
        <w:jc w:val="center"/>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5"/>
        <w:gridCol w:w="1217"/>
        <w:gridCol w:w="1892"/>
        <w:gridCol w:w="1133"/>
        <w:gridCol w:w="3537"/>
        <w:gridCol w:w="900"/>
        <w:gridCol w:w="928"/>
        <w:gridCol w:w="782"/>
        <w:gridCol w:w="632"/>
        <w:gridCol w:w="1281"/>
        <w:gridCol w:w="789"/>
        <w:gridCol w:w="1907"/>
      </w:tblGrid>
      <w:tr w:rsidR="00B138F3" w:rsidRPr="00B138F3" w:rsidTr="0089270E">
        <w:trPr>
          <w:jc w:val="center"/>
        </w:trPr>
        <w:tc>
          <w:tcPr>
            <w:tcW w:w="1587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9270E">
        <w:trPr>
          <w:trHeight w:val="219"/>
          <w:jc w:val="center"/>
        </w:trPr>
        <w:tc>
          <w:tcPr>
            <w:tcW w:w="875" w:type="dxa"/>
            <w:vMerge w:val="restart"/>
            <w:vAlign w:val="center"/>
          </w:tcPr>
          <w:p w:rsidR="00071D1C" w:rsidRPr="00B138F3" w:rsidRDefault="00071D1C" w:rsidP="004F5988">
            <w:pPr>
              <w:widowControl w:val="0"/>
              <w:ind w:left="-139" w:right="-102"/>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17"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92"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133"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25"/>
              <w:t>**</w:t>
            </w:r>
          </w:p>
        </w:tc>
        <w:tc>
          <w:tcPr>
            <w:tcW w:w="353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00"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928"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782"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632"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977"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89270E">
        <w:trPr>
          <w:trHeight w:val="1313"/>
          <w:jc w:val="center"/>
        </w:trPr>
        <w:tc>
          <w:tcPr>
            <w:tcW w:w="875" w:type="dxa"/>
            <w:vMerge/>
            <w:vAlign w:val="center"/>
          </w:tcPr>
          <w:p w:rsidR="00071D1C" w:rsidRPr="00B138F3" w:rsidRDefault="00071D1C" w:rsidP="00B46D58">
            <w:pPr>
              <w:widowControl w:val="0"/>
              <w:jc w:val="center"/>
              <w:rPr>
                <w:rFonts w:ascii="GHEA Grapalat" w:hAnsi="GHEA Grapalat"/>
                <w:sz w:val="16"/>
                <w:szCs w:val="16"/>
              </w:rPr>
            </w:pPr>
          </w:p>
        </w:tc>
        <w:tc>
          <w:tcPr>
            <w:tcW w:w="1217" w:type="dxa"/>
            <w:vMerge/>
            <w:vAlign w:val="center"/>
          </w:tcPr>
          <w:p w:rsidR="00071D1C" w:rsidRPr="00B138F3" w:rsidRDefault="00071D1C" w:rsidP="00B46D58">
            <w:pPr>
              <w:widowControl w:val="0"/>
              <w:jc w:val="center"/>
              <w:rPr>
                <w:rFonts w:ascii="GHEA Grapalat" w:hAnsi="GHEA Grapalat"/>
                <w:sz w:val="16"/>
                <w:szCs w:val="16"/>
              </w:rPr>
            </w:pPr>
          </w:p>
        </w:tc>
        <w:tc>
          <w:tcPr>
            <w:tcW w:w="1892" w:type="dxa"/>
            <w:vMerge/>
            <w:vAlign w:val="center"/>
          </w:tcPr>
          <w:p w:rsidR="00071D1C" w:rsidRPr="00B138F3" w:rsidRDefault="00071D1C" w:rsidP="00B46D58">
            <w:pPr>
              <w:widowControl w:val="0"/>
              <w:jc w:val="center"/>
              <w:rPr>
                <w:rFonts w:ascii="GHEA Grapalat" w:hAnsi="GHEA Grapalat"/>
                <w:sz w:val="16"/>
                <w:szCs w:val="16"/>
              </w:rPr>
            </w:pPr>
          </w:p>
        </w:tc>
        <w:tc>
          <w:tcPr>
            <w:tcW w:w="1133" w:type="dxa"/>
            <w:vMerge/>
            <w:vAlign w:val="center"/>
          </w:tcPr>
          <w:p w:rsidR="00071D1C" w:rsidRPr="00B138F3" w:rsidRDefault="00071D1C" w:rsidP="00B46D58">
            <w:pPr>
              <w:widowControl w:val="0"/>
              <w:jc w:val="center"/>
              <w:rPr>
                <w:rFonts w:ascii="GHEA Grapalat" w:hAnsi="GHEA Grapalat"/>
                <w:sz w:val="16"/>
                <w:szCs w:val="16"/>
              </w:rPr>
            </w:pPr>
          </w:p>
        </w:tc>
        <w:tc>
          <w:tcPr>
            <w:tcW w:w="3537" w:type="dxa"/>
            <w:vMerge/>
            <w:vAlign w:val="center"/>
          </w:tcPr>
          <w:p w:rsidR="00071D1C" w:rsidRPr="00B138F3" w:rsidRDefault="00071D1C" w:rsidP="00B46D58">
            <w:pPr>
              <w:widowControl w:val="0"/>
              <w:jc w:val="center"/>
              <w:rPr>
                <w:rFonts w:ascii="GHEA Grapalat" w:hAnsi="GHEA Grapalat"/>
                <w:sz w:val="16"/>
                <w:szCs w:val="16"/>
              </w:rPr>
            </w:pPr>
          </w:p>
        </w:tc>
        <w:tc>
          <w:tcPr>
            <w:tcW w:w="900" w:type="dxa"/>
            <w:vMerge/>
            <w:vAlign w:val="center"/>
          </w:tcPr>
          <w:p w:rsidR="00071D1C" w:rsidRPr="00B138F3" w:rsidRDefault="00071D1C" w:rsidP="00B46D58">
            <w:pPr>
              <w:widowControl w:val="0"/>
              <w:jc w:val="center"/>
              <w:rPr>
                <w:rFonts w:ascii="GHEA Grapalat" w:hAnsi="GHEA Grapalat"/>
                <w:sz w:val="16"/>
                <w:szCs w:val="16"/>
              </w:rPr>
            </w:pPr>
          </w:p>
        </w:tc>
        <w:tc>
          <w:tcPr>
            <w:tcW w:w="928" w:type="dxa"/>
            <w:vMerge/>
            <w:vAlign w:val="center"/>
          </w:tcPr>
          <w:p w:rsidR="00071D1C" w:rsidRPr="00B138F3" w:rsidRDefault="00071D1C" w:rsidP="00B46D58">
            <w:pPr>
              <w:widowControl w:val="0"/>
              <w:jc w:val="center"/>
              <w:rPr>
                <w:rFonts w:ascii="GHEA Grapalat" w:hAnsi="GHEA Grapalat"/>
                <w:sz w:val="16"/>
                <w:szCs w:val="16"/>
              </w:rPr>
            </w:pPr>
          </w:p>
        </w:tc>
        <w:tc>
          <w:tcPr>
            <w:tcW w:w="782" w:type="dxa"/>
            <w:vMerge/>
            <w:vAlign w:val="center"/>
          </w:tcPr>
          <w:p w:rsidR="00071D1C" w:rsidRPr="00B138F3" w:rsidRDefault="00071D1C" w:rsidP="00B46D58">
            <w:pPr>
              <w:widowControl w:val="0"/>
              <w:jc w:val="center"/>
              <w:rPr>
                <w:rFonts w:ascii="GHEA Grapalat" w:hAnsi="GHEA Grapalat"/>
                <w:sz w:val="16"/>
                <w:szCs w:val="16"/>
              </w:rPr>
            </w:pPr>
          </w:p>
        </w:tc>
        <w:tc>
          <w:tcPr>
            <w:tcW w:w="632" w:type="dxa"/>
            <w:vMerge/>
            <w:vAlign w:val="center"/>
          </w:tcPr>
          <w:p w:rsidR="00071D1C" w:rsidRPr="00B138F3" w:rsidRDefault="00071D1C" w:rsidP="00B46D58">
            <w:pPr>
              <w:widowControl w:val="0"/>
              <w:jc w:val="center"/>
              <w:rPr>
                <w:rFonts w:ascii="GHEA Grapalat" w:hAnsi="GHEA Grapalat"/>
                <w:sz w:val="16"/>
                <w:szCs w:val="16"/>
              </w:rPr>
            </w:pPr>
          </w:p>
        </w:tc>
        <w:tc>
          <w:tcPr>
            <w:tcW w:w="1281"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789"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90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26"/>
              <w:t>***</w:t>
            </w:r>
          </w:p>
        </w:tc>
      </w:tr>
      <w:tr w:rsidR="00085002" w:rsidRPr="00B138F3" w:rsidTr="0089270E">
        <w:trPr>
          <w:trHeight w:val="246"/>
          <w:jc w:val="center"/>
        </w:trPr>
        <w:tc>
          <w:tcPr>
            <w:tcW w:w="875" w:type="dxa"/>
            <w:vAlign w:val="center"/>
          </w:tcPr>
          <w:p w:rsidR="00085002" w:rsidRDefault="00085002" w:rsidP="00040078">
            <w:pPr>
              <w:widowControl w:val="0"/>
              <w:jc w:val="center"/>
              <w:rPr>
                <w:rFonts w:ascii="GHEA Grapalat" w:hAnsi="GHEA Grapalat"/>
                <w:sz w:val="16"/>
                <w:szCs w:val="16"/>
                <w:lang w:val="en-US"/>
              </w:rPr>
            </w:pPr>
            <w:r>
              <w:rPr>
                <w:rFonts w:ascii="GHEA Grapalat" w:hAnsi="GHEA Grapalat"/>
                <w:sz w:val="16"/>
                <w:szCs w:val="16"/>
                <w:lang w:val="en-US"/>
              </w:rPr>
              <w:t>1</w:t>
            </w:r>
          </w:p>
        </w:tc>
        <w:tc>
          <w:tcPr>
            <w:tcW w:w="1217" w:type="dxa"/>
            <w:vAlign w:val="center"/>
          </w:tcPr>
          <w:p w:rsidR="00085002" w:rsidRPr="008A77D5" w:rsidRDefault="00085002" w:rsidP="00040078">
            <w:pPr>
              <w:jc w:val="center"/>
            </w:pPr>
            <w:r w:rsidRPr="008A77D5">
              <w:t>34131220</w:t>
            </w:r>
          </w:p>
        </w:tc>
        <w:tc>
          <w:tcPr>
            <w:tcW w:w="1892" w:type="dxa"/>
            <w:vAlign w:val="center"/>
          </w:tcPr>
          <w:p w:rsidR="00085002" w:rsidRPr="00CF559A" w:rsidRDefault="00085002" w:rsidP="00040078">
            <w:pPr>
              <w:pStyle w:val="BodyTextIndent2"/>
              <w:widowControl w:val="0"/>
              <w:spacing w:after="120" w:line="240" w:lineRule="auto"/>
              <w:ind w:firstLine="0"/>
              <w:jc w:val="center"/>
              <w:rPr>
                <w:rFonts w:ascii="GHEA Grapalat" w:hAnsi="GHEA Grapalat"/>
                <w:u w:val="single"/>
                <w:vertAlign w:val="subscript"/>
                <w:lang w:val="en-US"/>
              </w:rPr>
            </w:pPr>
            <w:r w:rsidRPr="00CF559A">
              <w:rPr>
                <w:rFonts w:ascii="GHEA Grapalat" w:hAnsi="GHEA Grapalat"/>
              </w:rPr>
              <w:t>Колёсный трактор</w:t>
            </w:r>
          </w:p>
        </w:tc>
        <w:tc>
          <w:tcPr>
            <w:tcW w:w="1133" w:type="dxa"/>
            <w:vAlign w:val="center"/>
          </w:tcPr>
          <w:p w:rsidR="00085002" w:rsidRPr="00B138F3" w:rsidRDefault="00085002" w:rsidP="00040078">
            <w:pPr>
              <w:widowControl w:val="0"/>
              <w:jc w:val="center"/>
              <w:rPr>
                <w:rFonts w:ascii="GHEA Grapalat" w:hAnsi="GHEA Grapalat"/>
                <w:sz w:val="16"/>
                <w:szCs w:val="16"/>
              </w:rPr>
            </w:pPr>
          </w:p>
        </w:tc>
        <w:tc>
          <w:tcPr>
            <w:tcW w:w="3537" w:type="dxa"/>
            <w:vAlign w:val="center"/>
          </w:tcPr>
          <w:p w:rsidR="00ED7F25" w:rsidRPr="00ED7F25" w:rsidRDefault="00ED7F25" w:rsidP="00040078">
            <w:pPr>
              <w:widowControl w:val="0"/>
              <w:jc w:val="center"/>
              <w:rPr>
                <w:rFonts w:ascii="GHEA Grapalat" w:hAnsi="GHEA Grapalat"/>
                <w:sz w:val="16"/>
                <w:szCs w:val="16"/>
              </w:rPr>
            </w:pPr>
            <w:r>
              <w:rPr>
                <w:rFonts w:ascii="GHEA Grapalat" w:hAnsi="GHEA Grapalat"/>
                <w:sz w:val="16"/>
                <w:szCs w:val="16"/>
              </w:rPr>
              <w:t>К-700, Мощность двигателя -200-220</w:t>
            </w:r>
            <w:r w:rsidRPr="00ED7F25">
              <w:rPr>
                <w:rFonts w:ascii="GHEA Grapalat" w:hAnsi="GHEA Grapalat"/>
                <w:sz w:val="16"/>
                <w:szCs w:val="16"/>
              </w:rPr>
              <w:t>, Мощность тяги - 60-80 л.с.</w:t>
            </w:r>
          </w:p>
          <w:p w:rsidR="00ED7F25" w:rsidRPr="00ED7F25" w:rsidRDefault="00ED7F25" w:rsidP="00040078">
            <w:pPr>
              <w:widowControl w:val="0"/>
              <w:jc w:val="center"/>
              <w:rPr>
                <w:rFonts w:ascii="GHEA Grapalat" w:hAnsi="GHEA Grapalat"/>
                <w:sz w:val="16"/>
                <w:szCs w:val="16"/>
              </w:rPr>
            </w:pPr>
            <w:r w:rsidRPr="00ED7F25">
              <w:rPr>
                <w:rFonts w:ascii="GHEA Grapalat" w:hAnsi="GHEA Grapalat"/>
                <w:sz w:val="16"/>
                <w:szCs w:val="16"/>
              </w:rPr>
              <w:t>Максимальный износ шин - 25%</w:t>
            </w:r>
          </w:p>
          <w:p w:rsidR="00085002" w:rsidRPr="00ED7F25" w:rsidRDefault="00ED7F25" w:rsidP="00040078">
            <w:pPr>
              <w:widowControl w:val="0"/>
              <w:jc w:val="center"/>
              <w:rPr>
                <w:rFonts w:ascii="GHEA Grapalat" w:hAnsi="GHEA Grapalat"/>
                <w:sz w:val="16"/>
                <w:szCs w:val="16"/>
                <w:lang w:val="en-US"/>
              </w:rPr>
            </w:pPr>
            <w:r w:rsidRPr="00ED7F25">
              <w:rPr>
                <w:rFonts w:ascii="GHEA Grapalat" w:hAnsi="GHEA Grapalat"/>
                <w:sz w:val="16"/>
                <w:szCs w:val="16"/>
              </w:rPr>
              <w:t xml:space="preserve">Исключая утечку масла из двигателя и всех узлов, исключить нарушение допустимого размера </w:t>
            </w:r>
            <w:r w:rsidR="00233673" w:rsidRPr="00233673">
              <w:rPr>
                <w:rFonts w:ascii="GHEA Grapalat" w:hAnsi="GHEA Grapalat"/>
                <w:sz w:val="16"/>
                <w:szCs w:val="16"/>
                <w:lang w:val="en-US"/>
              </w:rPr>
              <w:t>Люфт</w:t>
            </w:r>
            <w:r w:rsidR="00233673">
              <w:rPr>
                <w:rFonts w:ascii="GHEA Grapalat" w:hAnsi="GHEA Grapalat"/>
                <w:sz w:val="16"/>
                <w:szCs w:val="16"/>
                <w:lang w:val="en-US"/>
              </w:rPr>
              <w:t>а</w:t>
            </w:r>
            <w:r w:rsidRPr="00ED7F25">
              <w:rPr>
                <w:rFonts w:ascii="GHEA Grapalat" w:hAnsi="GHEA Grapalat"/>
                <w:sz w:val="16"/>
                <w:szCs w:val="16"/>
              </w:rPr>
              <w:t xml:space="preserve"> во всех узлах, техника будет приобретена после тестирования</w:t>
            </w:r>
          </w:p>
        </w:tc>
        <w:tc>
          <w:tcPr>
            <w:tcW w:w="900" w:type="dxa"/>
            <w:vAlign w:val="center"/>
          </w:tcPr>
          <w:p w:rsidR="00085002" w:rsidRDefault="00085002" w:rsidP="00040078">
            <w:pPr>
              <w:jc w:val="center"/>
              <w:rPr>
                <w:lang w:val="en-US"/>
              </w:rPr>
            </w:pPr>
            <w:r>
              <w:rPr>
                <w:lang w:val="en-US"/>
              </w:rPr>
              <w:t>шт</w:t>
            </w:r>
          </w:p>
        </w:tc>
        <w:tc>
          <w:tcPr>
            <w:tcW w:w="928" w:type="dxa"/>
            <w:vAlign w:val="center"/>
          </w:tcPr>
          <w:p w:rsidR="00085002" w:rsidRPr="00B138F3" w:rsidRDefault="00085002" w:rsidP="00040078">
            <w:pPr>
              <w:widowControl w:val="0"/>
              <w:jc w:val="center"/>
              <w:rPr>
                <w:rFonts w:ascii="GHEA Grapalat" w:hAnsi="GHEA Grapalat"/>
                <w:sz w:val="16"/>
                <w:szCs w:val="16"/>
              </w:rPr>
            </w:pPr>
          </w:p>
        </w:tc>
        <w:tc>
          <w:tcPr>
            <w:tcW w:w="782" w:type="dxa"/>
            <w:vAlign w:val="center"/>
          </w:tcPr>
          <w:p w:rsidR="00085002" w:rsidRPr="00B138F3" w:rsidRDefault="00085002" w:rsidP="00040078">
            <w:pPr>
              <w:widowControl w:val="0"/>
              <w:jc w:val="center"/>
              <w:rPr>
                <w:rFonts w:ascii="GHEA Grapalat" w:hAnsi="GHEA Grapalat"/>
                <w:sz w:val="16"/>
                <w:szCs w:val="16"/>
              </w:rPr>
            </w:pPr>
          </w:p>
        </w:tc>
        <w:tc>
          <w:tcPr>
            <w:tcW w:w="632" w:type="dxa"/>
            <w:vAlign w:val="center"/>
          </w:tcPr>
          <w:p w:rsidR="00085002" w:rsidRPr="009913F8" w:rsidRDefault="00085002" w:rsidP="00040078">
            <w:pPr>
              <w:jc w:val="center"/>
              <w:rPr>
                <w:sz w:val="20"/>
                <w:szCs w:val="20"/>
                <w:lang w:val="en-US"/>
              </w:rPr>
            </w:pPr>
            <w:r>
              <w:rPr>
                <w:sz w:val="20"/>
                <w:szCs w:val="20"/>
                <w:lang w:val="en-US"/>
              </w:rPr>
              <w:t>1</w:t>
            </w:r>
          </w:p>
        </w:tc>
        <w:tc>
          <w:tcPr>
            <w:tcW w:w="1281" w:type="dxa"/>
            <w:vAlign w:val="center"/>
          </w:tcPr>
          <w:p w:rsidR="00085002" w:rsidRPr="003C13FF" w:rsidRDefault="002A6CE6" w:rsidP="00040078">
            <w:pPr>
              <w:jc w:val="center"/>
              <w:rPr>
                <w:sz w:val="20"/>
                <w:szCs w:val="20"/>
              </w:rPr>
            </w:pPr>
            <w:r w:rsidRPr="002A6CE6">
              <w:rPr>
                <w:sz w:val="20"/>
                <w:szCs w:val="20"/>
              </w:rPr>
              <w:t>Армавирская область с. Сардарапат Абовян 72</w:t>
            </w:r>
          </w:p>
        </w:tc>
        <w:tc>
          <w:tcPr>
            <w:tcW w:w="789" w:type="dxa"/>
            <w:vAlign w:val="center"/>
          </w:tcPr>
          <w:p w:rsidR="00085002" w:rsidRPr="009913F8" w:rsidRDefault="00085002" w:rsidP="00040078">
            <w:pPr>
              <w:jc w:val="center"/>
              <w:rPr>
                <w:sz w:val="20"/>
                <w:szCs w:val="20"/>
                <w:lang w:val="en-US"/>
              </w:rPr>
            </w:pPr>
            <w:r>
              <w:rPr>
                <w:sz w:val="20"/>
                <w:szCs w:val="20"/>
                <w:lang w:val="en-US"/>
              </w:rPr>
              <w:t>1</w:t>
            </w:r>
          </w:p>
        </w:tc>
        <w:tc>
          <w:tcPr>
            <w:tcW w:w="1907" w:type="dxa"/>
            <w:vAlign w:val="center"/>
          </w:tcPr>
          <w:p w:rsidR="00085002" w:rsidRPr="005D1171" w:rsidRDefault="0089270E" w:rsidP="00040078">
            <w:pPr>
              <w:widowControl w:val="0"/>
              <w:jc w:val="center"/>
              <w:rPr>
                <w:rFonts w:ascii="GHEA Grapalat" w:hAnsi="GHEA Grapalat"/>
                <w:i/>
                <w:sz w:val="16"/>
                <w:szCs w:val="16"/>
                <w:lang w:val="hy-AM"/>
              </w:rPr>
            </w:pPr>
            <w:r>
              <w:rPr>
                <w:rFonts w:ascii="GHEA Grapalat" w:hAnsi="GHEA Grapalat"/>
                <w:i/>
                <w:color w:val="FF0000"/>
                <w:sz w:val="16"/>
                <w:szCs w:val="16"/>
                <w:lang w:val="en-US"/>
              </w:rPr>
              <w:t xml:space="preserve">20 дней </w:t>
            </w:r>
            <w:r w:rsidRPr="003E1E7C">
              <w:rPr>
                <w:rFonts w:ascii="GHEA Grapalat" w:hAnsi="GHEA Grapalat"/>
                <w:i/>
                <w:color w:val="FF0000"/>
                <w:sz w:val="16"/>
                <w:szCs w:val="16"/>
              </w:rPr>
              <w:t>со дня вступления в силу заключаемого между сторонами соглашения в случае предусмотрения финансовых средств</w:t>
            </w:r>
          </w:p>
        </w:tc>
      </w:tr>
      <w:tr w:rsidR="00085002" w:rsidRPr="00B138F3" w:rsidTr="0089270E">
        <w:trPr>
          <w:trHeight w:val="246"/>
          <w:jc w:val="center"/>
        </w:trPr>
        <w:tc>
          <w:tcPr>
            <w:tcW w:w="875" w:type="dxa"/>
            <w:vAlign w:val="center"/>
          </w:tcPr>
          <w:p w:rsidR="00085002" w:rsidRDefault="00085002" w:rsidP="00040078">
            <w:pPr>
              <w:widowControl w:val="0"/>
              <w:jc w:val="center"/>
              <w:rPr>
                <w:rFonts w:ascii="GHEA Grapalat" w:hAnsi="GHEA Grapalat"/>
                <w:sz w:val="16"/>
                <w:szCs w:val="16"/>
                <w:lang w:val="en-US"/>
              </w:rPr>
            </w:pPr>
            <w:r>
              <w:rPr>
                <w:rFonts w:ascii="GHEA Grapalat" w:hAnsi="GHEA Grapalat"/>
                <w:sz w:val="16"/>
                <w:szCs w:val="16"/>
                <w:lang w:val="en-US"/>
              </w:rPr>
              <w:t>2</w:t>
            </w:r>
          </w:p>
        </w:tc>
        <w:tc>
          <w:tcPr>
            <w:tcW w:w="1217" w:type="dxa"/>
            <w:vAlign w:val="center"/>
          </w:tcPr>
          <w:p w:rsidR="00085002" w:rsidRPr="008A77D5" w:rsidRDefault="00085002" w:rsidP="00040078">
            <w:pPr>
              <w:jc w:val="center"/>
            </w:pPr>
            <w:r w:rsidRPr="008A77D5">
              <w:t>34131220</w:t>
            </w:r>
          </w:p>
        </w:tc>
        <w:tc>
          <w:tcPr>
            <w:tcW w:w="1892" w:type="dxa"/>
            <w:vAlign w:val="center"/>
          </w:tcPr>
          <w:p w:rsidR="00085002" w:rsidRDefault="00085002" w:rsidP="00040078">
            <w:pPr>
              <w:pStyle w:val="BodyTextIndent2"/>
              <w:widowControl w:val="0"/>
              <w:spacing w:after="120" w:line="240" w:lineRule="auto"/>
              <w:ind w:firstLine="0"/>
              <w:jc w:val="center"/>
              <w:rPr>
                <w:rFonts w:ascii="GHEA Grapalat" w:hAnsi="GHEA Grapalat"/>
                <w:lang w:val="en-US"/>
              </w:rPr>
            </w:pPr>
            <w:r w:rsidRPr="00CF559A">
              <w:rPr>
                <w:rFonts w:ascii="GHEA Grapalat" w:hAnsi="GHEA Grapalat"/>
              </w:rPr>
              <w:t>Гусеничный трактор</w:t>
            </w:r>
          </w:p>
        </w:tc>
        <w:tc>
          <w:tcPr>
            <w:tcW w:w="1133" w:type="dxa"/>
            <w:vAlign w:val="center"/>
          </w:tcPr>
          <w:p w:rsidR="00085002" w:rsidRPr="00B138F3" w:rsidRDefault="00085002" w:rsidP="00040078">
            <w:pPr>
              <w:widowControl w:val="0"/>
              <w:jc w:val="center"/>
              <w:rPr>
                <w:rFonts w:ascii="GHEA Grapalat" w:hAnsi="GHEA Grapalat"/>
                <w:sz w:val="16"/>
                <w:szCs w:val="16"/>
              </w:rPr>
            </w:pPr>
          </w:p>
        </w:tc>
        <w:tc>
          <w:tcPr>
            <w:tcW w:w="3537" w:type="dxa"/>
            <w:vAlign w:val="center"/>
          </w:tcPr>
          <w:p w:rsidR="00A43342" w:rsidRPr="00ED7F25" w:rsidRDefault="00A43342" w:rsidP="00040078">
            <w:pPr>
              <w:widowControl w:val="0"/>
              <w:jc w:val="center"/>
              <w:rPr>
                <w:rFonts w:ascii="GHEA Grapalat" w:hAnsi="GHEA Grapalat"/>
                <w:sz w:val="16"/>
                <w:szCs w:val="16"/>
              </w:rPr>
            </w:pPr>
            <w:r w:rsidRPr="00A43342">
              <w:rPr>
                <w:rFonts w:ascii="GHEA Grapalat" w:hAnsi="GHEA Grapalat"/>
                <w:sz w:val="16"/>
                <w:szCs w:val="16"/>
              </w:rPr>
              <w:br/>
              <w:t>Т - 170 или Т - 10М</w:t>
            </w:r>
            <w:r>
              <w:rPr>
                <w:rFonts w:ascii="GHEA Grapalat" w:hAnsi="GHEA Grapalat"/>
                <w:sz w:val="16"/>
                <w:szCs w:val="16"/>
              </w:rPr>
              <w:t>, Мощность двигателя -</w:t>
            </w:r>
            <w:r w:rsidR="00CB5672" w:rsidRPr="00CB5672">
              <w:rPr>
                <w:rFonts w:ascii="GHEA Grapalat" w:hAnsi="GHEA Grapalat"/>
                <w:sz w:val="16"/>
                <w:szCs w:val="16"/>
                <w:lang w:val="en-US"/>
              </w:rPr>
              <w:t>140-180</w:t>
            </w:r>
            <w:r w:rsidRPr="00ED7F25">
              <w:rPr>
                <w:rFonts w:ascii="GHEA Grapalat" w:hAnsi="GHEA Grapalat"/>
                <w:sz w:val="16"/>
                <w:szCs w:val="16"/>
              </w:rPr>
              <w:t xml:space="preserve">, Мощность тяги - </w:t>
            </w:r>
            <w:r w:rsidR="00CB5672" w:rsidRPr="00CB5672">
              <w:rPr>
                <w:rFonts w:ascii="GHEA Grapalat" w:hAnsi="GHEA Grapalat"/>
                <w:sz w:val="16"/>
                <w:szCs w:val="16"/>
                <w:lang w:val="en-US"/>
              </w:rPr>
              <w:t>90-1</w:t>
            </w:r>
            <w:r w:rsidR="000B08EF">
              <w:rPr>
                <w:rFonts w:ascii="GHEA Grapalat" w:hAnsi="GHEA Grapalat"/>
                <w:sz w:val="16"/>
                <w:szCs w:val="16"/>
                <w:lang w:val="en-US"/>
              </w:rPr>
              <w:t>7</w:t>
            </w:r>
            <w:r w:rsidR="00CB5672" w:rsidRPr="00CB5672">
              <w:rPr>
                <w:rFonts w:ascii="GHEA Grapalat" w:hAnsi="GHEA Grapalat"/>
                <w:sz w:val="16"/>
                <w:szCs w:val="16"/>
                <w:lang w:val="en-US"/>
              </w:rPr>
              <w:t xml:space="preserve">0 </w:t>
            </w:r>
            <w:r w:rsidRPr="00ED7F25">
              <w:rPr>
                <w:rFonts w:ascii="GHEA Grapalat" w:hAnsi="GHEA Grapalat"/>
                <w:sz w:val="16"/>
                <w:szCs w:val="16"/>
              </w:rPr>
              <w:t>л.с.</w:t>
            </w:r>
          </w:p>
          <w:p w:rsidR="00A43342" w:rsidRPr="00ED7F25" w:rsidRDefault="00A43342" w:rsidP="00040078">
            <w:pPr>
              <w:widowControl w:val="0"/>
              <w:jc w:val="center"/>
              <w:rPr>
                <w:rFonts w:ascii="GHEA Grapalat" w:hAnsi="GHEA Grapalat"/>
                <w:sz w:val="16"/>
                <w:szCs w:val="16"/>
              </w:rPr>
            </w:pPr>
            <w:r w:rsidRPr="00ED7F25">
              <w:rPr>
                <w:rFonts w:ascii="GHEA Grapalat" w:hAnsi="GHEA Grapalat"/>
                <w:sz w:val="16"/>
                <w:szCs w:val="16"/>
              </w:rPr>
              <w:t xml:space="preserve">Максимальный износ </w:t>
            </w:r>
            <w:r w:rsidR="00BF0CF5">
              <w:rPr>
                <w:rFonts w:ascii="GHEA Grapalat" w:hAnsi="GHEA Grapalat"/>
                <w:sz w:val="16"/>
                <w:szCs w:val="16"/>
                <w:lang w:val="en-US"/>
              </w:rPr>
              <w:t>гусениц</w:t>
            </w:r>
            <w:r w:rsidRPr="00ED7F25">
              <w:rPr>
                <w:rFonts w:ascii="GHEA Grapalat" w:hAnsi="GHEA Grapalat"/>
                <w:sz w:val="16"/>
                <w:szCs w:val="16"/>
              </w:rPr>
              <w:t xml:space="preserve"> - 25%</w:t>
            </w:r>
          </w:p>
          <w:p w:rsidR="00085002" w:rsidRPr="00E33A2F" w:rsidRDefault="00A43342" w:rsidP="00040078">
            <w:pPr>
              <w:widowControl w:val="0"/>
              <w:jc w:val="center"/>
              <w:rPr>
                <w:rFonts w:ascii="GHEA Grapalat" w:hAnsi="GHEA Grapalat"/>
                <w:sz w:val="16"/>
                <w:szCs w:val="16"/>
              </w:rPr>
            </w:pPr>
            <w:r w:rsidRPr="00ED7F25">
              <w:rPr>
                <w:rFonts w:ascii="GHEA Grapalat" w:hAnsi="GHEA Grapalat"/>
                <w:sz w:val="16"/>
                <w:szCs w:val="16"/>
              </w:rPr>
              <w:t xml:space="preserve">Исключая утечку масла из двигателя и всех узлов, исключить нарушение допустимого размера </w:t>
            </w:r>
            <w:r w:rsidRPr="00233673">
              <w:rPr>
                <w:rFonts w:ascii="GHEA Grapalat" w:hAnsi="GHEA Grapalat"/>
                <w:sz w:val="16"/>
                <w:szCs w:val="16"/>
                <w:lang w:val="en-US"/>
              </w:rPr>
              <w:t>Люфт</w:t>
            </w:r>
            <w:r>
              <w:rPr>
                <w:rFonts w:ascii="GHEA Grapalat" w:hAnsi="GHEA Grapalat"/>
                <w:sz w:val="16"/>
                <w:szCs w:val="16"/>
                <w:lang w:val="en-US"/>
              </w:rPr>
              <w:t>а</w:t>
            </w:r>
            <w:r w:rsidRPr="00ED7F25">
              <w:rPr>
                <w:rFonts w:ascii="GHEA Grapalat" w:hAnsi="GHEA Grapalat"/>
                <w:sz w:val="16"/>
                <w:szCs w:val="16"/>
              </w:rPr>
              <w:t xml:space="preserve"> во всех узлах, техника будет приобретена после тестирования</w:t>
            </w:r>
          </w:p>
        </w:tc>
        <w:tc>
          <w:tcPr>
            <w:tcW w:w="900" w:type="dxa"/>
            <w:vAlign w:val="center"/>
          </w:tcPr>
          <w:p w:rsidR="00085002" w:rsidRDefault="00085002" w:rsidP="00040078">
            <w:pPr>
              <w:jc w:val="center"/>
            </w:pPr>
            <w:r w:rsidRPr="006C746E">
              <w:rPr>
                <w:lang w:val="en-US"/>
              </w:rPr>
              <w:t>шт</w:t>
            </w:r>
          </w:p>
        </w:tc>
        <w:tc>
          <w:tcPr>
            <w:tcW w:w="928" w:type="dxa"/>
            <w:vAlign w:val="center"/>
          </w:tcPr>
          <w:p w:rsidR="00085002" w:rsidRPr="00B138F3" w:rsidRDefault="00085002" w:rsidP="00040078">
            <w:pPr>
              <w:widowControl w:val="0"/>
              <w:jc w:val="center"/>
              <w:rPr>
                <w:rFonts w:ascii="GHEA Grapalat" w:hAnsi="GHEA Grapalat"/>
                <w:sz w:val="16"/>
                <w:szCs w:val="16"/>
              </w:rPr>
            </w:pPr>
          </w:p>
        </w:tc>
        <w:tc>
          <w:tcPr>
            <w:tcW w:w="782" w:type="dxa"/>
            <w:vAlign w:val="center"/>
          </w:tcPr>
          <w:p w:rsidR="00085002" w:rsidRPr="00B138F3" w:rsidRDefault="00085002" w:rsidP="00040078">
            <w:pPr>
              <w:widowControl w:val="0"/>
              <w:jc w:val="center"/>
              <w:rPr>
                <w:rFonts w:ascii="GHEA Grapalat" w:hAnsi="GHEA Grapalat"/>
                <w:sz w:val="16"/>
                <w:szCs w:val="16"/>
              </w:rPr>
            </w:pPr>
          </w:p>
        </w:tc>
        <w:tc>
          <w:tcPr>
            <w:tcW w:w="632" w:type="dxa"/>
            <w:vAlign w:val="center"/>
          </w:tcPr>
          <w:p w:rsidR="00085002" w:rsidRPr="009913F8" w:rsidRDefault="00085002" w:rsidP="00040078">
            <w:pPr>
              <w:jc w:val="center"/>
              <w:rPr>
                <w:sz w:val="20"/>
                <w:szCs w:val="20"/>
                <w:lang w:val="en-US"/>
              </w:rPr>
            </w:pPr>
            <w:r>
              <w:rPr>
                <w:sz w:val="20"/>
                <w:szCs w:val="20"/>
                <w:lang w:val="en-US"/>
              </w:rPr>
              <w:t>6</w:t>
            </w:r>
          </w:p>
        </w:tc>
        <w:tc>
          <w:tcPr>
            <w:tcW w:w="1281" w:type="dxa"/>
            <w:vAlign w:val="center"/>
          </w:tcPr>
          <w:p w:rsidR="00085002" w:rsidRPr="003C13FF" w:rsidRDefault="002A6CE6" w:rsidP="00040078">
            <w:pPr>
              <w:jc w:val="center"/>
              <w:rPr>
                <w:sz w:val="20"/>
                <w:szCs w:val="20"/>
              </w:rPr>
            </w:pPr>
            <w:r w:rsidRPr="002A6CE6">
              <w:rPr>
                <w:sz w:val="20"/>
                <w:szCs w:val="20"/>
              </w:rPr>
              <w:t>Армавирская область с. Сардарапат Абовян 72</w:t>
            </w:r>
          </w:p>
        </w:tc>
        <w:tc>
          <w:tcPr>
            <w:tcW w:w="789" w:type="dxa"/>
            <w:vAlign w:val="center"/>
          </w:tcPr>
          <w:p w:rsidR="00085002" w:rsidRPr="009913F8" w:rsidRDefault="00085002" w:rsidP="00040078">
            <w:pPr>
              <w:jc w:val="center"/>
              <w:rPr>
                <w:sz w:val="20"/>
                <w:szCs w:val="20"/>
                <w:lang w:val="en-US"/>
              </w:rPr>
            </w:pPr>
            <w:r>
              <w:rPr>
                <w:sz w:val="20"/>
                <w:szCs w:val="20"/>
                <w:lang w:val="en-US"/>
              </w:rPr>
              <w:t>6</w:t>
            </w:r>
          </w:p>
        </w:tc>
        <w:tc>
          <w:tcPr>
            <w:tcW w:w="1907" w:type="dxa"/>
            <w:vAlign w:val="center"/>
          </w:tcPr>
          <w:p w:rsidR="00085002" w:rsidRPr="005D1171" w:rsidRDefault="0089270E" w:rsidP="00040078">
            <w:pPr>
              <w:widowControl w:val="0"/>
              <w:jc w:val="center"/>
              <w:rPr>
                <w:rFonts w:ascii="GHEA Grapalat" w:hAnsi="GHEA Grapalat"/>
                <w:i/>
                <w:sz w:val="16"/>
                <w:szCs w:val="16"/>
                <w:lang w:val="hy-AM"/>
              </w:rPr>
            </w:pPr>
            <w:r>
              <w:rPr>
                <w:rFonts w:ascii="GHEA Grapalat" w:hAnsi="GHEA Grapalat"/>
                <w:i/>
                <w:color w:val="FF0000"/>
                <w:sz w:val="16"/>
                <w:szCs w:val="16"/>
                <w:lang w:val="en-US"/>
              </w:rPr>
              <w:t xml:space="preserve">20 дней </w:t>
            </w:r>
            <w:r w:rsidRPr="003E1E7C">
              <w:rPr>
                <w:rFonts w:ascii="GHEA Grapalat" w:hAnsi="GHEA Grapalat"/>
                <w:i/>
                <w:color w:val="FF0000"/>
                <w:sz w:val="16"/>
                <w:szCs w:val="16"/>
              </w:rPr>
              <w:t>со дня вступления в силу заключаемого между сторонами соглашения в случае предусмотрения финансовых средств</w:t>
            </w:r>
          </w:p>
        </w:tc>
      </w:tr>
      <w:tr w:rsidR="00085002" w:rsidRPr="00B138F3" w:rsidTr="0089270E">
        <w:trPr>
          <w:trHeight w:val="246"/>
          <w:jc w:val="center"/>
        </w:trPr>
        <w:tc>
          <w:tcPr>
            <w:tcW w:w="875" w:type="dxa"/>
            <w:vAlign w:val="center"/>
          </w:tcPr>
          <w:p w:rsidR="00085002" w:rsidRDefault="00085002" w:rsidP="00040078">
            <w:pPr>
              <w:widowControl w:val="0"/>
              <w:jc w:val="center"/>
              <w:rPr>
                <w:rFonts w:ascii="GHEA Grapalat" w:hAnsi="GHEA Grapalat"/>
                <w:sz w:val="16"/>
                <w:szCs w:val="16"/>
                <w:lang w:val="en-US"/>
              </w:rPr>
            </w:pPr>
            <w:r>
              <w:rPr>
                <w:rFonts w:ascii="GHEA Grapalat" w:hAnsi="GHEA Grapalat"/>
                <w:sz w:val="16"/>
                <w:szCs w:val="16"/>
                <w:lang w:val="en-US"/>
              </w:rPr>
              <w:t>3</w:t>
            </w:r>
          </w:p>
        </w:tc>
        <w:tc>
          <w:tcPr>
            <w:tcW w:w="1217" w:type="dxa"/>
            <w:vAlign w:val="center"/>
          </w:tcPr>
          <w:p w:rsidR="00085002" w:rsidRPr="008A77D5" w:rsidRDefault="00085002" w:rsidP="00040078">
            <w:pPr>
              <w:jc w:val="center"/>
            </w:pPr>
            <w:r>
              <w:rPr>
                <w:rFonts w:ascii="Calibri" w:hAnsi="Calibri" w:cs="Calibri"/>
                <w:color w:val="000000"/>
                <w:sz w:val="22"/>
                <w:szCs w:val="22"/>
              </w:rPr>
              <w:t>34391100</w:t>
            </w:r>
          </w:p>
        </w:tc>
        <w:tc>
          <w:tcPr>
            <w:tcW w:w="1892" w:type="dxa"/>
            <w:vAlign w:val="center"/>
          </w:tcPr>
          <w:p w:rsidR="00085002" w:rsidRDefault="00085002" w:rsidP="00040078">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Канавокапатель</w:t>
            </w:r>
          </w:p>
        </w:tc>
        <w:tc>
          <w:tcPr>
            <w:tcW w:w="1133" w:type="dxa"/>
            <w:vAlign w:val="center"/>
          </w:tcPr>
          <w:p w:rsidR="00085002" w:rsidRPr="00B138F3" w:rsidRDefault="00085002" w:rsidP="00040078">
            <w:pPr>
              <w:widowControl w:val="0"/>
              <w:jc w:val="center"/>
              <w:rPr>
                <w:rFonts w:ascii="GHEA Grapalat" w:hAnsi="GHEA Grapalat"/>
                <w:sz w:val="16"/>
                <w:szCs w:val="16"/>
              </w:rPr>
            </w:pPr>
          </w:p>
        </w:tc>
        <w:tc>
          <w:tcPr>
            <w:tcW w:w="3537" w:type="dxa"/>
            <w:vAlign w:val="center"/>
          </w:tcPr>
          <w:p w:rsidR="00085002" w:rsidRPr="00BF0CF5" w:rsidRDefault="00BF0CF5" w:rsidP="00040078">
            <w:pPr>
              <w:widowControl w:val="0"/>
              <w:jc w:val="center"/>
              <w:rPr>
                <w:rFonts w:ascii="GHEA Grapalat" w:hAnsi="GHEA Grapalat"/>
                <w:sz w:val="16"/>
                <w:szCs w:val="16"/>
                <w:lang w:val="en-US"/>
              </w:rPr>
            </w:pPr>
            <w:r w:rsidRPr="00BF0CF5">
              <w:rPr>
                <w:rFonts w:ascii="GHEA Grapalat" w:hAnsi="GHEA Grapalat"/>
                <w:sz w:val="16"/>
                <w:szCs w:val="16"/>
                <w:lang w:val="en-US"/>
              </w:rPr>
              <w:t>Канавокапатель</w:t>
            </w:r>
            <w:r>
              <w:rPr>
                <w:rFonts w:ascii="GHEA Grapalat" w:hAnsi="GHEA Grapalat"/>
                <w:sz w:val="16"/>
                <w:szCs w:val="16"/>
                <w:lang w:val="en-US"/>
              </w:rPr>
              <w:t xml:space="preserve"> для К – 700, </w:t>
            </w:r>
            <w:r w:rsidRPr="00BF0CF5">
              <w:rPr>
                <w:rFonts w:ascii="GHEA Grapalat" w:hAnsi="GHEA Grapalat"/>
                <w:sz w:val="16"/>
                <w:szCs w:val="16"/>
              </w:rPr>
              <w:t>глубина канавки 70-90см, максимальный износ - 20%</w:t>
            </w:r>
          </w:p>
        </w:tc>
        <w:tc>
          <w:tcPr>
            <w:tcW w:w="900" w:type="dxa"/>
            <w:vAlign w:val="center"/>
          </w:tcPr>
          <w:p w:rsidR="00085002" w:rsidRDefault="00085002" w:rsidP="00040078">
            <w:pPr>
              <w:jc w:val="center"/>
            </w:pPr>
            <w:r w:rsidRPr="006C746E">
              <w:rPr>
                <w:lang w:val="en-US"/>
              </w:rPr>
              <w:t>шт</w:t>
            </w:r>
          </w:p>
        </w:tc>
        <w:tc>
          <w:tcPr>
            <w:tcW w:w="928" w:type="dxa"/>
            <w:vAlign w:val="center"/>
          </w:tcPr>
          <w:p w:rsidR="00085002" w:rsidRPr="00B138F3" w:rsidRDefault="00085002" w:rsidP="00040078">
            <w:pPr>
              <w:widowControl w:val="0"/>
              <w:jc w:val="center"/>
              <w:rPr>
                <w:rFonts w:ascii="GHEA Grapalat" w:hAnsi="GHEA Grapalat"/>
                <w:sz w:val="16"/>
                <w:szCs w:val="16"/>
              </w:rPr>
            </w:pPr>
          </w:p>
        </w:tc>
        <w:tc>
          <w:tcPr>
            <w:tcW w:w="782" w:type="dxa"/>
            <w:vAlign w:val="center"/>
          </w:tcPr>
          <w:p w:rsidR="00085002" w:rsidRPr="00B138F3" w:rsidRDefault="00085002" w:rsidP="00040078">
            <w:pPr>
              <w:widowControl w:val="0"/>
              <w:jc w:val="center"/>
              <w:rPr>
                <w:rFonts w:ascii="GHEA Grapalat" w:hAnsi="GHEA Grapalat"/>
                <w:sz w:val="16"/>
                <w:szCs w:val="16"/>
              </w:rPr>
            </w:pPr>
          </w:p>
        </w:tc>
        <w:tc>
          <w:tcPr>
            <w:tcW w:w="632" w:type="dxa"/>
            <w:vAlign w:val="center"/>
          </w:tcPr>
          <w:p w:rsidR="00085002" w:rsidRPr="003F6611" w:rsidRDefault="00085002" w:rsidP="00040078">
            <w:pPr>
              <w:jc w:val="center"/>
              <w:rPr>
                <w:sz w:val="20"/>
                <w:szCs w:val="20"/>
                <w:lang w:val="en-US"/>
              </w:rPr>
            </w:pPr>
            <w:r>
              <w:rPr>
                <w:sz w:val="20"/>
                <w:szCs w:val="20"/>
                <w:lang w:val="en-US"/>
              </w:rPr>
              <w:t>1</w:t>
            </w:r>
          </w:p>
        </w:tc>
        <w:tc>
          <w:tcPr>
            <w:tcW w:w="1281" w:type="dxa"/>
            <w:vAlign w:val="center"/>
          </w:tcPr>
          <w:p w:rsidR="00085002" w:rsidRPr="003C13FF" w:rsidRDefault="002A6CE6" w:rsidP="00040078">
            <w:pPr>
              <w:jc w:val="center"/>
              <w:rPr>
                <w:sz w:val="20"/>
                <w:szCs w:val="20"/>
              </w:rPr>
            </w:pPr>
            <w:r w:rsidRPr="002A6CE6">
              <w:rPr>
                <w:sz w:val="20"/>
                <w:szCs w:val="20"/>
              </w:rPr>
              <w:t>Армавирская область с. Сардарапат Абовян 72</w:t>
            </w:r>
          </w:p>
        </w:tc>
        <w:tc>
          <w:tcPr>
            <w:tcW w:w="789" w:type="dxa"/>
            <w:vAlign w:val="center"/>
          </w:tcPr>
          <w:p w:rsidR="00085002" w:rsidRPr="003F6611" w:rsidRDefault="00085002" w:rsidP="00040078">
            <w:pPr>
              <w:jc w:val="center"/>
              <w:rPr>
                <w:sz w:val="20"/>
                <w:szCs w:val="20"/>
                <w:lang w:val="en-US"/>
              </w:rPr>
            </w:pPr>
            <w:r>
              <w:rPr>
                <w:sz w:val="20"/>
                <w:szCs w:val="20"/>
                <w:lang w:val="en-US"/>
              </w:rPr>
              <w:t>1</w:t>
            </w:r>
          </w:p>
        </w:tc>
        <w:tc>
          <w:tcPr>
            <w:tcW w:w="1907" w:type="dxa"/>
            <w:vAlign w:val="center"/>
          </w:tcPr>
          <w:p w:rsidR="00085002" w:rsidRPr="005D1171" w:rsidRDefault="0089270E" w:rsidP="00040078">
            <w:pPr>
              <w:widowControl w:val="0"/>
              <w:jc w:val="center"/>
              <w:rPr>
                <w:rFonts w:ascii="GHEA Grapalat" w:hAnsi="GHEA Grapalat"/>
                <w:i/>
                <w:sz w:val="16"/>
                <w:szCs w:val="16"/>
                <w:lang w:val="hy-AM"/>
              </w:rPr>
            </w:pPr>
            <w:r>
              <w:rPr>
                <w:rFonts w:ascii="GHEA Grapalat" w:hAnsi="GHEA Grapalat"/>
                <w:i/>
                <w:color w:val="FF0000"/>
                <w:sz w:val="16"/>
                <w:szCs w:val="16"/>
                <w:lang w:val="en-US"/>
              </w:rPr>
              <w:t xml:space="preserve">20 дней </w:t>
            </w:r>
            <w:r w:rsidRPr="003E1E7C">
              <w:rPr>
                <w:rFonts w:ascii="GHEA Grapalat" w:hAnsi="GHEA Grapalat"/>
                <w:i/>
                <w:color w:val="FF0000"/>
                <w:sz w:val="16"/>
                <w:szCs w:val="16"/>
              </w:rPr>
              <w:t xml:space="preserve">со дня вступления в силу заключаемого между сторонами соглашения в случае предусмотрения </w:t>
            </w:r>
            <w:r w:rsidRPr="003E1E7C">
              <w:rPr>
                <w:rFonts w:ascii="GHEA Grapalat" w:hAnsi="GHEA Grapalat"/>
                <w:i/>
                <w:color w:val="FF0000"/>
                <w:sz w:val="16"/>
                <w:szCs w:val="16"/>
              </w:rPr>
              <w:lastRenderedPageBreak/>
              <w:t>финансовых средств</w:t>
            </w:r>
          </w:p>
        </w:tc>
      </w:tr>
      <w:tr w:rsidR="00085002" w:rsidRPr="00B138F3" w:rsidTr="0089270E">
        <w:trPr>
          <w:trHeight w:val="246"/>
          <w:jc w:val="center"/>
        </w:trPr>
        <w:tc>
          <w:tcPr>
            <w:tcW w:w="875" w:type="dxa"/>
            <w:vAlign w:val="center"/>
          </w:tcPr>
          <w:p w:rsidR="00085002" w:rsidRDefault="00085002" w:rsidP="00040078">
            <w:pPr>
              <w:widowControl w:val="0"/>
              <w:jc w:val="center"/>
              <w:rPr>
                <w:rFonts w:ascii="GHEA Grapalat" w:hAnsi="GHEA Grapalat"/>
                <w:sz w:val="16"/>
                <w:szCs w:val="16"/>
                <w:lang w:val="en-US"/>
              </w:rPr>
            </w:pPr>
            <w:r>
              <w:rPr>
                <w:rFonts w:ascii="GHEA Grapalat" w:hAnsi="GHEA Grapalat"/>
                <w:sz w:val="16"/>
                <w:szCs w:val="16"/>
                <w:lang w:val="en-US"/>
              </w:rPr>
              <w:lastRenderedPageBreak/>
              <w:t>4</w:t>
            </w:r>
          </w:p>
        </w:tc>
        <w:tc>
          <w:tcPr>
            <w:tcW w:w="1217" w:type="dxa"/>
            <w:vAlign w:val="center"/>
          </w:tcPr>
          <w:p w:rsidR="00085002" w:rsidRPr="008A77D5" w:rsidRDefault="00085002" w:rsidP="00040078">
            <w:pPr>
              <w:jc w:val="center"/>
            </w:pPr>
            <w:r>
              <w:rPr>
                <w:rFonts w:ascii="Calibri" w:hAnsi="Calibri" w:cs="Calibri"/>
                <w:color w:val="000000"/>
                <w:sz w:val="22"/>
                <w:szCs w:val="22"/>
              </w:rPr>
              <w:t>34391100</w:t>
            </w:r>
          </w:p>
        </w:tc>
        <w:tc>
          <w:tcPr>
            <w:tcW w:w="1892" w:type="dxa"/>
            <w:vAlign w:val="center"/>
          </w:tcPr>
          <w:p w:rsidR="00085002" w:rsidRDefault="00085002" w:rsidP="00040078">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Канавокапатель</w:t>
            </w:r>
          </w:p>
        </w:tc>
        <w:tc>
          <w:tcPr>
            <w:tcW w:w="1133" w:type="dxa"/>
            <w:vAlign w:val="center"/>
          </w:tcPr>
          <w:p w:rsidR="00085002" w:rsidRPr="00B138F3" w:rsidRDefault="00085002" w:rsidP="00040078">
            <w:pPr>
              <w:widowControl w:val="0"/>
              <w:jc w:val="center"/>
              <w:rPr>
                <w:rFonts w:ascii="GHEA Grapalat" w:hAnsi="GHEA Grapalat"/>
                <w:sz w:val="16"/>
                <w:szCs w:val="16"/>
              </w:rPr>
            </w:pPr>
          </w:p>
        </w:tc>
        <w:tc>
          <w:tcPr>
            <w:tcW w:w="3537" w:type="dxa"/>
            <w:vAlign w:val="center"/>
          </w:tcPr>
          <w:p w:rsidR="00085002" w:rsidRPr="00E33A2F" w:rsidRDefault="00F62AC6" w:rsidP="00040078">
            <w:pPr>
              <w:widowControl w:val="0"/>
              <w:jc w:val="center"/>
              <w:rPr>
                <w:rFonts w:ascii="GHEA Grapalat" w:hAnsi="GHEA Grapalat"/>
                <w:sz w:val="16"/>
                <w:szCs w:val="16"/>
              </w:rPr>
            </w:pPr>
            <w:r w:rsidRPr="00BF0CF5">
              <w:rPr>
                <w:rFonts w:ascii="GHEA Grapalat" w:hAnsi="GHEA Grapalat"/>
                <w:sz w:val="16"/>
                <w:szCs w:val="16"/>
                <w:lang w:val="en-US"/>
              </w:rPr>
              <w:t>Канавокапатель</w:t>
            </w:r>
            <w:r>
              <w:rPr>
                <w:rFonts w:ascii="GHEA Grapalat" w:hAnsi="GHEA Grapalat"/>
                <w:sz w:val="16"/>
                <w:szCs w:val="16"/>
                <w:lang w:val="en-US"/>
              </w:rPr>
              <w:t xml:space="preserve"> для </w:t>
            </w:r>
            <w:r w:rsidRPr="00F62AC6">
              <w:rPr>
                <w:rFonts w:ascii="GHEA Grapalat" w:hAnsi="GHEA Grapalat"/>
                <w:sz w:val="16"/>
                <w:szCs w:val="16"/>
                <w:lang w:val="en-US"/>
              </w:rPr>
              <w:t>KM-1400</w:t>
            </w:r>
            <w:r>
              <w:rPr>
                <w:rFonts w:ascii="GHEA Grapalat" w:hAnsi="GHEA Grapalat"/>
                <w:sz w:val="16"/>
                <w:szCs w:val="16"/>
                <w:lang w:val="en-US"/>
              </w:rPr>
              <w:t xml:space="preserve">, </w:t>
            </w:r>
            <w:r w:rsidRPr="00BF0CF5">
              <w:rPr>
                <w:rFonts w:ascii="GHEA Grapalat" w:hAnsi="GHEA Grapalat"/>
                <w:sz w:val="16"/>
                <w:szCs w:val="16"/>
              </w:rPr>
              <w:t xml:space="preserve">глубина канавки </w:t>
            </w:r>
            <w:r>
              <w:rPr>
                <w:rFonts w:ascii="GHEA Grapalat" w:hAnsi="GHEA Grapalat"/>
                <w:sz w:val="16"/>
                <w:szCs w:val="16"/>
                <w:lang w:val="en-US"/>
              </w:rPr>
              <w:t>80-100см</w:t>
            </w:r>
            <w:r w:rsidRPr="00BF0CF5">
              <w:rPr>
                <w:rFonts w:ascii="GHEA Grapalat" w:hAnsi="GHEA Grapalat"/>
                <w:sz w:val="16"/>
                <w:szCs w:val="16"/>
              </w:rPr>
              <w:t>, максимальный износ - 20%</w:t>
            </w:r>
          </w:p>
        </w:tc>
        <w:tc>
          <w:tcPr>
            <w:tcW w:w="900" w:type="dxa"/>
            <w:vAlign w:val="center"/>
          </w:tcPr>
          <w:p w:rsidR="00085002" w:rsidRDefault="00085002" w:rsidP="00040078">
            <w:pPr>
              <w:jc w:val="center"/>
            </w:pPr>
            <w:r w:rsidRPr="006C746E">
              <w:rPr>
                <w:lang w:val="en-US"/>
              </w:rPr>
              <w:t>шт</w:t>
            </w:r>
          </w:p>
        </w:tc>
        <w:tc>
          <w:tcPr>
            <w:tcW w:w="928" w:type="dxa"/>
            <w:vAlign w:val="center"/>
          </w:tcPr>
          <w:p w:rsidR="00085002" w:rsidRPr="00B138F3" w:rsidRDefault="00085002" w:rsidP="00040078">
            <w:pPr>
              <w:widowControl w:val="0"/>
              <w:jc w:val="center"/>
              <w:rPr>
                <w:rFonts w:ascii="GHEA Grapalat" w:hAnsi="GHEA Grapalat"/>
                <w:sz w:val="16"/>
                <w:szCs w:val="16"/>
              </w:rPr>
            </w:pPr>
          </w:p>
        </w:tc>
        <w:tc>
          <w:tcPr>
            <w:tcW w:w="782" w:type="dxa"/>
            <w:vAlign w:val="center"/>
          </w:tcPr>
          <w:p w:rsidR="00085002" w:rsidRPr="00B138F3" w:rsidRDefault="00085002" w:rsidP="00040078">
            <w:pPr>
              <w:widowControl w:val="0"/>
              <w:jc w:val="center"/>
              <w:rPr>
                <w:rFonts w:ascii="GHEA Grapalat" w:hAnsi="GHEA Grapalat"/>
                <w:sz w:val="16"/>
                <w:szCs w:val="16"/>
              </w:rPr>
            </w:pPr>
          </w:p>
        </w:tc>
        <w:tc>
          <w:tcPr>
            <w:tcW w:w="632" w:type="dxa"/>
            <w:vAlign w:val="center"/>
          </w:tcPr>
          <w:p w:rsidR="00085002" w:rsidRPr="003F6611" w:rsidRDefault="00085002" w:rsidP="00040078">
            <w:pPr>
              <w:jc w:val="center"/>
              <w:rPr>
                <w:sz w:val="20"/>
                <w:szCs w:val="20"/>
                <w:lang w:val="en-US"/>
              </w:rPr>
            </w:pPr>
            <w:r>
              <w:rPr>
                <w:sz w:val="20"/>
                <w:szCs w:val="20"/>
                <w:lang w:val="en-US"/>
              </w:rPr>
              <w:t>3</w:t>
            </w:r>
          </w:p>
        </w:tc>
        <w:tc>
          <w:tcPr>
            <w:tcW w:w="1281" w:type="dxa"/>
            <w:vAlign w:val="center"/>
          </w:tcPr>
          <w:p w:rsidR="00085002" w:rsidRPr="003C13FF" w:rsidRDefault="002A6CE6" w:rsidP="00040078">
            <w:pPr>
              <w:jc w:val="center"/>
              <w:rPr>
                <w:sz w:val="20"/>
                <w:szCs w:val="20"/>
              </w:rPr>
            </w:pPr>
            <w:r w:rsidRPr="002A6CE6">
              <w:rPr>
                <w:sz w:val="20"/>
                <w:szCs w:val="20"/>
              </w:rPr>
              <w:t>Армавирская область с. Сардарапат Абовян 72</w:t>
            </w:r>
          </w:p>
        </w:tc>
        <w:tc>
          <w:tcPr>
            <w:tcW w:w="789" w:type="dxa"/>
            <w:vAlign w:val="center"/>
          </w:tcPr>
          <w:p w:rsidR="00085002" w:rsidRPr="003F6611" w:rsidRDefault="00085002" w:rsidP="00040078">
            <w:pPr>
              <w:jc w:val="center"/>
              <w:rPr>
                <w:sz w:val="20"/>
                <w:szCs w:val="20"/>
                <w:lang w:val="en-US"/>
              </w:rPr>
            </w:pPr>
            <w:r>
              <w:rPr>
                <w:sz w:val="20"/>
                <w:szCs w:val="20"/>
                <w:lang w:val="en-US"/>
              </w:rPr>
              <w:t>3</w:t>
            </w:r>
          </w:p>
        </w:tc>
        <w:tc>
          <w:tcPr>
            <w:tcW w:w="1907" w:type="dxa"/>
            <w:vAlign w:val="center"/>
          </w:tcPr>
          <w:p w:rsidR="00085002" w:rsidRPr="005D1171" w:rsidRDefault="00FD1D9D" w:rsidP="00040078">
            <w:pPr>
              <w:widowControl w:val="0"/>
              <w:jc w:val="center"/>
              <w:rPr>
                <w:rFonts w:ascii="GHEA Grapalat" w:hAnsi="GHEA Grapalat"/>
                <w:i/>
                <w:sz w:val="16"/>
                <w:szCs w:val="16"/>
                <w:lang w:val="hy-AM"/>
              </w:rPr>
            </w:pPr>
            <w:r>
              <w:rPr>
                <w:rFonts w:ascii="GHEA Grapalat" w:hAnsi="GHEA Grapalat"/>
                <w:i/>
                <w:color w:val="FF0000"/>
                <w:sz w:val="16"/>
                <w:szCs w:val="16"/>
                <w:lang w:val="en-US"/>
              </w:rPr>
              <w:t xml:space="preserve">20 дней </w:t>
            </w:r>
            <w:r w:rsidRPr="003E1E7C">
              <w:rPr>
                <w:rFonts w:ascii="GHEA Grapalat" w:hAnsi="GHEA Grapalat"/>
                <w:i/>
                <w:color w:val="FF0000"/>
                <w:sz w:val="16"/>
                <w:szCs w:val="16"/>
              </w:rPr>
              <w:t>со дня вступления в силу заключаемого между сторонами соглашения в случае предусмотрения финансовых средств</w:t>
            </w:r>
          </w:p>
        </w:tc>
      </w:tr>
      <w:tr w:rsidR="00085002" w:rsidRPr="00B138F3" w:rsidTr="0089270E">
        <w:trPr>
          <w:trHeight w:val="246"/>
          <w:jc w:val="center"/>
        </w:trPr>
        <w:tc>
          <w:tcPr>
            <w:tcW w:w="875" w:type="dxa"/>
            <w:vAlign w:val="center"/>
          </w:tcPr>
          <w:p w:rsidR="00085002" w:rsidRDefault="00085002" w:rsidP="00040078">
            <w:pPr>
              <w:widowControl w:val="0"/>
              <w:jc w:val="center"/>
              <w:rPr>
                <w:rFonts w:ascii="GHEA Grapalat" w:hAnsi="GHEA Grapalat"/>
                <w:sz w:val="16"/>
                <w:szCs w:val="16"/>
                <w:lang w:val="en-US"/>
              </w:rPr>
            </w:pPr>
            <w:r>
              <w:rPr>
                <w:rFonts w:ascii="GHEA Grapalat" w:hAnsi="GHEA Grapalat"/>
                <w:sz w:val="16"/>
                <w:szCs w:val="16"/>
                <w:lang w:val="en-US"/>
              </w:rPr>
              <w:t>5</w:t>
            </w:r>
          </w:p>
        </w:tc>
        <w:tc>
          <w:tcPr>
            <w:tcW w:w="1217" w:type="dxa"/>
            <w:vAlign w:val="center"/>
          </w:tcPr>
          <w:p w:rsidR="00085002" w:rsidRDefault="00085002" w:rsidP="00040078">
            <w:pPr>
              <w:jc w:val="center"/>
              <w:rPr>
                <w:rFonts w:ascii="Calibri" w:hAnsi="Calibri" w:cs="Arial"/>
                <w:sz w:val="22"/>
                <w:szCs w:val="22"/>
              </w:rPr>
            </w:pPr>
            <w:r>
              <w:rPr>
                <w:rFonts w:ascii="Calibri" w:hAnsi="Calibri" w:cs="Arial"/>
                <w:sz w:val="22"/>
                <w:szCs w:val="22"/>
              </w:rPr>
              <w:t>39541170</w:t>
            </w:r>
          </w:p>
          <w:p w:rsidR="00085002" w:rsidRPr="008A77D5" w:rsidRDefault="00085002" w:rsidP="00040078">
            <w:pPr>
              <w:jc w:val="center"/>
            </w:pPr>
          </w:p>
        </w:tc>
        <w:tc>
          <w:tcPr>
            <w:tcW w:w="1892" w:type="dxa"/>
            <w:vAlign w:val="center"/>
          </w:tcPr>
          <w:p w:rsidR="00085002" w:rsidRPr="0048547E" w:rsidRDefault="00085002" w:rsidP="00040078">
            <w:pPr>
              <w:pStyle w:val="BodyTextIndent2"/>
              <w:widowControl w:val="0"/>
              <w:spacing w:after="120" w:line="240" w:lineRule="auto"/>
              <w:ind w:firstLine="0"/>
              <w:jc w:val="center"/>
              <w:rPr>
                <w:rFonts w:ascii="GHEA Grapalat" w:hAnsi="GHEA Grapalat"/>
                <w:lang w:val="en-US"/>
              </w:rPr>
            </w:pPr>
            <w:r w:rsidRPr="00CF559A">
              <w:rPr>
                <w:rFonts w:ascii="GHEA Grapalat" w:hAnsi="GHEA Grapalat"/>
              </w:rPr>
              <w:t>Металл</w:t>
            </w:r>
            <w:r>
              <w:rPr>
                <w:rFonts w:ascii="GHEA Grapalat" w:hAnsi="GHEA Grapalat"/>
                <w:lang w:val="en-US"/>
              </w:rPr>
              <w:t xml:space="preserve">ический </w:t>
            </w:r>
            <w:r w:rsidR="0048547E">
              <w:rPr>
                <w:rFonts w:ascii="GHEA Grapalat" w:hAnsi="GHEA Grapalat"/>
                <w:lang w:val="en-US"/>
              </w:rPr>
              <w:t>трос</w:t>
            </w:r>
          </w:p>
        </w:tc>
        <w:tc>
          <w:tcPr>
            <w:tcW w:w="1133" w:type="dxa"/>
            <w:vAlign w:val="center"/>
          </w:tcPr>
          <w:p w:rsidR="00085002" w:rsidRPr="00B138F3" w:rsidRDefault="00085002" w:rsidP="00040078">
            <w:pPr>
              <w:widowControl w:val="0"/>
              <w:jc w:val="center"/>
              <w:rPr>
                <w:rFonts w:ascii="GHEA Grapalat" w:hAnsi="GHEA Grapalat"/>
                <w:sz w:val="16"/>
                <w:szCs w:val="16"/>
              </w:rPr>
            </w:pPr>
          </w:p>
        </w:tc>
        <w:tc>
          <w:tcPr>
            <w:tcW w:w="3537" w:type="dxa"/>
            <w:vAlign w:val="center"/>
          </w:tcPr>
          <w:p w:rsidR="00085002" w:rsidRPr="0048547E" w:rsidRDefault="0048547E" w:rsidP="00040078">
            <w:pPr>
              <w:widowControl w:val="0"/>
              <w:jc w:val="center"/>
              <w:rPr>
                <w:rFonts w:ascii="GHEA Grapalat" w:hAnsi="GHEA Grapalat"/>
                <w:sz w:val="16"/>
                <w:szCs w:val="16"/>
                <w:lang w:val="en-US"/>
              </w:rPr>
            </w:pPr>
            <w:r w:rsidRPr="0048547E">
              <w:rPr>
                <w:rFonts w:ascii="GHEA Grapalat" w:hAnsi="GHEA Grapalat"/>
                <w:sz w:val="16"/>
                <w:szCs w:val="16"/>
              </w:rPr>
              <w:t>Трос для 1CK, D = 42 мм, L = 5-6 м, F = 16000 кг</w:t>
            </w:r>
          </w:p>
        </w:tc>
        <w:tc>
          <w:tcPr>
            <w:tcW w:w="900" w:type="dxa"/>
            <w:vAlign w:val="center"/>
          </w:tcPr>
          <w:p w:rsidR="00085002" w:rsidRDefault="00085002" w:rsidP="00040078">
            <w:pPr>
              <w:jc w:val="center"/>
            </w:pPr>
            <w:r w:rsidRPr="006C746E">
              <w:rPr>
                <w:lang w:val="en-US"/>
              </w:rPr>
              <w:t>шт</w:t>
            </w:r>
          </w:p>
        </w:tc>
        <w:tc>
          <w:tcPr>
            <w:tcW w:w="928" w:type="dxa"/>
            <w:vAlign w:val="center"/>
          </w:tcPr>
          <w:p w:rsidR="00085002" w:rsidRPr="00B138F3" w:rsidRDefault="00085002" w:rsidP="00040078">
            <w:pPr>
              <w:widowControl w:val="0"/>
              <w:jc w:val="center"/>
              <w:rPr>
                <w:rFonts w:ascii="GHEA Grapalat" w:hAnsi="GHEA Grapalat"/>
                <w:sz w:val="16"/>
                <w:szCs w:val="16"/>
              </w:rPr>
            </w:pPr>
          </w:p>
        </w:tc>
        <w:tc>
          <w:tcPr>
            <w:tcW w:w="782" w:type="dxa"/>
            <w:vAlign w:val="center"/>
          </w:tcPr>
          <w:p w:rsidR="00085002" w:rsidRPr="00B138F3" w:rsidRDefault="00085002" w:rsidP="00040078">
            <w:pPr>
              <w:widowControl w:val="0"/>
              <w:jc w:val="center"/>
              <w:rPr>
                <w:rFonts w:ascii="GHEA Grapalat" w:hAnsi="GHEA Grapalat"/>
                <w:sz w:val="16"/>
                <w:szCs w:val="16"/>
              </w:rPr>
            </w:pPr>
          </w:p>
        </w:tc>
        <w:tc>
          <w:tcPr>
            <w:tcW w:w="632" w:type="dxa"/>
            <w:vAlign w:val="center"/>
          </w:tcPr>
          <w:p w:rsidR="00085002" w:rsidRPr="003F6611" w:rsidRDefault="00085002" w:rsidP="00040078">
            <w:pPr>
              <w:jc w:val="center"/>
              <w:rPr>
                <w:sz w:val="20"/>
                <w:szCs w:val="20"/>
                <w:lang w:val="en-US"/>
              </w:rPr>
            </w:pPr>
            <w:r>
              <w:rPr>
                <w:sz w:val="20"/>
                <w:szCs w:val="20"/>
                <w:lang w:val="en-US"/>
              </w:rPr>
              <w:t>3</w:t>
            </w:r>
          </w:p>
        </w:tc>
        <w:tc>
          <w:tcPr>
            <w:tcW w:w="1281" w:type="dxa"/>
            <w:vAlign w:val="center"/>
          </w:tcPr>
          <w:p w:rsidR="00085002" w:rsidRPr="003C13FF" w:rsidRDefault="002A6CE6" w:rsidP="00040078">
            <w:pPr>
              <w:jc w:val="center"/>
              <w:rPr>
                <w:sz w:val="20"/>
                <w:szCs w:val="20"/>
              </w:rPr>
            </w:pPr>
            <w:r w:rsidRPr="002A6CE6">
              <w:rPr>
                <w:sz w:val="20"/>
                <w:szCs w:val="20"/>
              </w:rPr>
              <w:t>Армавирская область с. Сардарапат Абовян 72</w:t>
            </w:r>
          </w:p>
        </w:tc>
        <w:tc>
          <w:tcPr>
            <w:tcW w:w="789" w:type="dxa"/>
            <w:vAlign w:val="center"/>
          </w:tcPr>
          <w:p w:rsidR="00085002" w:rsidRPr="003F6611" w:rsidRDefault="00085002" w:rsidP="00040078">
            <w:pPr>
              <w:jc w:val="center"/>
              <w:rPr>
                <w:sz w:val="20"/>
                <w:szCs w:val="20"/>
                <w:lang w:val="en-US"/>
              </w:rPr>
            </w:pPr>
            <w:r>
              <w:rPr>
                <w:sz w:val="20"/>
                <w:szCs w:val="20"/>
                <w:lang w:val="en-US"/>
              </w:rPr>
              <w:t>3</w:t>
            </w:r>
          </w:p>
        </w:tc>
        <w:tc>
          <w:tcPr>
            <w:tcW w:w="1907" w:type="dxa"/>
            <w:vAlign w:val="center"/>
          </w:tcPr>
          <w:p w:rsidR="00085002" w:rsidRPr="005D1171" w:rsidRDefault="00FD1D9D" w:rsidP="00040078">
            <w:pPr>
              <w:widowControl w:val="0"/>
              <w:jc w:val="center"/>
              <w:rPr>
                <w:rFonts w:ascii="GHEA Grapalat" w:hAnsi="GHEA Grapalat"/>
                <w:i/>
                <w:sz w:val="16"/>
                <w:szCs w:val="16"/>
                <w:lang w:val="hy-AM"/>
              </w:rPr>
            </w:pPr>
            <w:r>
              <w:rPr>
                <w:rFonts w:ascii="GHEA Grapalat" w:hAnsi="GHEA Grapalat"/>
                <w:i/>
                <w:color w:val="FF0000"/>
                <w:sz w:val="16"/>
                <w:szCs w:val="16"/>
                <w:lang w:val="en-US"/>
              </w:rPr>
              <w:t xml:space="preserve">20 дней </w:t>
            </w:r>
            <w:r w:rsidRPr="003E1E7C">
              <w:rPr>
                <w:rFonts w:ascii="GHEA Grapalat" w:hAnsi="GHEA Grapalat"/>
                <w:i/>
                <w:color w:val="FF0000"/>
                <w:sz w:val="16"/>
                <w:szCs w:val="16"/>
              </w:rPr>
              <w:t>со дня вступления в силу заключаемого между сторонами соглашения в случае предусмотрения финансовых средств</w:t>
            </w:r>
          </w:p>
        </w:tc>
      </w:tr>
      <w:tr w:rsidR="00085002" w:rsidRPr="00B138F3" w:rsidTr="0089270E">
        <w:trPr>
          <w:trHeight w:val="246"/>
          <w:jc w:val="center"/>
        </w:trPr>
        <w:tc>
          <w:tcPr>
            <w:tcW w:w="875" w:type="dxa"/>
            <w:vAlign w:val="center"/>
          </w:tcPr>
          <w:p w:rsidR="00085002" w:rsidRDefault="00085002" w:rsidP="00040078">
            <w:pPr>
              <w:widowControl w:val="0"/>
              <w:jc w:val="center"/>
              <w:rPr>
                <w:rFonts w:ascii="GHEA Grapalat" w:hAnsi="GHEA Grapalat"/>
                <w:sz w:val="16"/>
                <w:szCs w:val="16"/>
                <w:lang w:val="en-US"/>
              </w:rPr>
            </w:pPr>
            <w:r>
              <w:rPr>
                <w:rFonts w:ascii="GHEA Grapalat" w:hAnsi="GHEA Grapalat"/>
                <w:sz w:val="16"/>
                <w:szCs w:val="16"/>
                <w:lang w:val="en-US"/>
              </w:rPr>
              <w:t>6</w:t>
            </w:r>
          </w:p>
        </w:tc>
        <w:tc>
          <w:tcPr>
            <w:tcW w:w="1217" w:type="dxa"/>
            <w:vAlign w:val="center"/>
          </w:tcPr>
          <w:p w:rsidR="00085002" w:rsidRDefault="00085002" w:rsidP="00040078">
            <w:pPr>
              <w:jc w:val="center"/>
              <w:rPr>
                <w:rFonts w:ascii="Calibri" w:hAnsi="Calibri" w:cs="Arial"/>
                <w:sz w:val="22"/>
                <w:szCs w:val="22"/>
              </w:rPr>
            </w:pPr>
            <w:r>
              <w:rPr>
                <w:rFonts w:ascii="Calibri" w:hAnsi="Calibri" w:cs="Arial"/>
                <w:sz w:val="22"/>
                <w:szCs w:val="22"/>
              </w:rPr>
              <w:t>34141100</w:t>
            </w:r>
          </w:p>
          <w:p w:rsidR="00085002" w:rsidRPr="008A77D5" w:rsidRDefault="00085002" w:rsidP="00040078">
            <w:pPr>
              <w:jc w:val="center"/>
            </w:pPr>
          </w:p>
        </w:tc>
        <w:tc>
          <w:tcPr>
            <w:tcW w:w="1892" w:type="dxa"/>
            <w:vAlign w:val="center"/>
          </w:tcPr>
          <w:p w:rsidR="00085002" w:rsidRDefault="00085002" w:rsidP="00040078">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К</w:t>
            </w:r>
            <w:r w:rsidRPr="006A5B1F">
              <w:rPr>
                <w:rFonts w:ascii="GHEA Grapalat" w:hAnsi="GHEA Grapalat"/>
              </w:rPr>
              <w:t>ран</w:t>
            </w:r>
          </w:p>
        </w:tc>
        <w:tc>
          <w:tcPr>
            <w:tcW w:w="1133" w:type="dxa"/>
            <w:vAlign w:val="center"/>
          </w:tcPr>
          <w:p w:rsidR="00085002" w:rsidRPr="00B138F3" w:rsidRDefault="00085002" w:rsidP="00040078">
            <w:pPr>
              <w:widowControl w:val="0"/>
              <w:jc w:val="center"/>
              <w:rPr>
                <w:rFonts w:ascii="GHEA Grapalat" w:hAnsi="GHEA Grapalat"/>
                <w:sz w:val="16"/>
                <w:szCs w:val="16"/>
              </w:rPr>
            </w:pPr>
          </w:p>
        </w:tc>
        <w:tc>
          <w:tcPr>
            <w:tcW w:w="3537" w:type="dxa"/>
            <w:vAlign w:val="center"/>
          </w:tcPr>
          <w:p w:rsidR="006959F0" w:rsidRPr="006959F0" w:rsidRDefault="006959F0" w:rsidP="00040078">
            <w:pPr>
              <w:widowControl w:val="0"/>
              <w:jc w:val="center"/>
              <w:rPr>
                <w:rFonts w:ascii="GHEA Grapalat" w:hAnsi="GHEA Grapalat"/>
                <w:sz w:val="16"/>
                <w:szCs w:val="16"/>
              </w:rPr>
            </w:pPr>
            <w:r w:rsidRPr="006959F0">
              <w:rPr>
                <w:rFonts w:ascii="GHEA Grapalat" w:hAnsi="GHEA Grapalat"/>
                <w:sz w:val="16"/>
                <w:szCs w:val="16"/>
              </w:rPr>
              <w:t>КС 3575:</w:t>
            </w:r>
          </w:p>
          <w:p w:rsidR="006959F0" w:rsidRPr="006959F0" w:rsidRDefault="006959F0" w:rsidP="00040078">
            <w:pPr>
              <w:widowControl w:val="0"/>
              <w:jc w:val="center"/>
              <w:rPr>
                <w:rFonts w:ascii="GHEA Grapalat" w:hAnsi="GHEA Grapalat"/>
                <w:sz w:val="16"/>
                <w:szCs w:val="16"/>
              </w:rPr>
            </w:pPr>
            <w:r w:rsidRPr="006959F0">
              <w:rPr>
                <w:rFonts w:ascii="GHEA Grapalat" w:hAnsi="GHEA Grapalat"/>
                <w:sz w:val="16"/>
                <w:szCs w:val="16"/>
              </w:rPr>
              <w:t>Мощность двигателя -180-220 , Лифт - не менее 10 000 кг, Минимальная длина стрелы - 15,5 м, Номинальная формула - 6x4,</w:t>
            </w:r>
          </w:p>
          <w:p w:rsidR="006959F0" w:rsidRPr="006959F0" w:rsidRDefault="006959F0" w:rsidP="00040078">
            <w:pPr>
              <w:widowControl w:val="0"/>
              <w:jc w:val="center"/>
              <w:rPr>
                <w:rFonts w:ascii="GHEA Grapalat" w:hAnsi="GHEA Grapalat"/>
                <w:sz w:val="16"/>
                <w:szCs w:val="16"/>
              </w:rPr>
            </w:pPr>
            <w:r w:rsidRPr="006959F0">
              <w:rPr>
                <w:rFonts w:ascii="GHEA Grapalat" w:hAnsi="GHEA Grapalat"/>
                <w:sz w:val="16"/>
                <w:szCs w:val="16"/>
              </w:rPr>
              <w:t>Максимальный износ шин - 25%</w:t>
            </w:r>
          </w:p>
          <w:p w:rsidR="006959F0" w:rsidRPr="006959F0" w:rsidRDefault="006959F0" w:rsidP="00040078">
            <w:pPr>
              <w:widowControl w:val="0"/>
              <w:jc w:val="center"/>
              <w:rPr>
                <w:rFonts w:ascii="GHEA Grapalat" w:hAnsi="GHEA Grapalat"/>
                <w:sz w:val="16"/>
                <w:szCs w:val="16"/>
              </w:rPr>
            </w:pPr>
            <w:r w:rsidRPr="006959F0">
              <w:rPr>
                <w:rFonts w:ascii="GHEA Grapalat" w:hAnsi="GHEA Grapalat"/>
                <w:sz w:val="16"/>
                <w:szCs w:val="16"/>
              </w:rPr>
              <w:t>Исключая утечку масла из двигателя и всех узлов,</w:t>
            </w:r>
          </w:p>
          <w:p w:rsidR="00085002" w:rsidRPr="006959F0" w:rsidRDefault="006959F0" w:rsidP="00040078">
            <w:pPr>
              <w:widowControl w:val="0"/>
              <w:jc w:val="center"/>
              <w:rPr>
                <w:rFonts w:ascii="GHEA Grapalat" w:hAnsi="GHEA Grapalat"/>
                <w:sz w:val="16"/>
                <w:szCs w:val="16"/>
                <w:lang w:val="en-US"/>
              </w:rPr>
            </w:pPr>
            <w:r w:rsidRPr="006959F0">
              <w:rPr>
                <w:rFonts w:ascii="GHEA Grapalat" w:hAnsi="GHEA Grapalat"/>
                <w:sz w:val="16"/>
                <w:szCs w:val="16"/>
              </w:rPr>
              <w:t>исключить нарушение допустимого размера игры во всех узлах, техника будет приобретена после тестирования</w:t>
            </w:r>
          </w:p>
        </w:tc>
        <w:tc>
          <w:tcPr>
            <w:tcW w:w="900" w:type="dxa"/>
            <w:vAlign w:val="center"/>
          </w:tcPr>
          <w:p w:rsidR="00085002" w:rsidRDefault="00085002" w:rsidP="00040078">
            <w:pPr>
              <w:jc w:val="center"/>
            </w:pPr>
            <w:r w:rsidRPr="006C746E">
              <w:rPr>
                <w:lang w:val="en-US"/>
              </w:rPr>
              <w:t>шт</w:t>
            </w:r>
          </w:p>
        </w:tc>
        <w:tc>
          <w:tcPr>
            <w:tcW w:w="928" w:type="dxa"/>
            <w:vAlign w:val="center"/>
          </w:tcPr>
          <w:p w:rsidR="00085002" w:rsidRPr="00B138F3" w:rsidRDefault="00085002" w:rsidP="00040078">
            <w:pPr>
              <w:widowControl w:val="0"/>
              <w:jc w:val="center"/>
              <w:rPr>
                <w:rFonts w:ascii="GHEA Grapalat" w:hAnsi="GHEA Grapalat"/>
                <w:sz w:val="16"/>
                <w:szCs w:val="16"/>
              </w:rPr>
            </w:pPr>
          </w:p>
        </w:tc>
        <w:tc>
          <w:tcPr>
            <w:tcW w:w="782" w:type="dxa"/>
            <w:vAlign w:val="center"/>
          </w:tcPr>
          <w:p w:rsidR="00085002" w:rsidRPr="00B138F3" w:rsidRDefault="00085002" w:rsidP="00040078">
            <w:pPr>
              <w:widowControl w:val="0"/>
              <w:jc w:val="center"/>
              <w:rPr>
                <w:rFonts w:ascii="GHEA Grapalat" w:hAnsi="GHEA Grapalat"/>
                <w:sz w:val="16"/>
                <w:szCs w:val="16"/>
              </w:rPr>
            </w:pPr>
          </w:p>
        </w:tc>
        <w:tc>
          <w:tcPr>
            <w:tcW w:w="632" w:type="dxa"/>
            <w:vAlign w:val="center"/>
          </w:tcPr>
          <w:p w:rsidR="00085002" w:rsidRPr="003F6611" w:rsidRDefault="00085002" w:rsidP="00040078">
            <w:pPr>
              <w:jc w:val="center"/>
              <w:rPr>
                <w:sz w:val="20"/>
                <w:szCs w:val="20"/>
                <w:lang w:val="en-US"/>
              </w:rPr>
            </w:pPr>
            <w:r>
              <w:rPr>
                <w:sz w:val="20"/>
                <w:szCs w:val="20"/>
                <w:lang w:val="en-US"/>
              </w:rPr>
              <w:t>1</w:t>
            </w:r>
          </w:p>
        </w:tc>
        <w:tc>
          <w:tcPr>
            <w:tcW w:w="1281" w:type="dxa"/>
            <w:vAlign w:val="center"/>
          </w:tcPr>
          <w:p w:rsidR="00085002" w:rsidRPr="003C13FF" w:rsidRDefault="002A6CE6" w:rsidP="00040078">
            <w:pPr>
              <w:jc w:val="center"/>
              <w:rPr>
                <w:sz w:val="20"/>
                <w:szCs w:val="20"/>
              </w:rPr>
            </w:pPr>
            <w:r w:rsidRPr="002A6CE6">
              <w:rPr>
                <w:sz w:val="20"/>
                <w:szCs w:val="20"/>
              </w:rPr>
              <w:t>Армавирская область с. Сардарапат Абовян 72</w:t>
            </w:r>
          </w:p>
        </w:tc>
        <w:tc>
          <w:tcPr>
            <w:tcW w:w="789" w:type="dxa"/>
            <w:vAlign w:val="center"/>
          </w:tcPr>
          <w:p w:rsidR="00085002" w:rsidRPr="003F6611" w:rsidRDefault="00085002" w:rsidP="00040078">
            <w:pPr>
              <w:jc w:val="center"/>
              <w:rPr>
                <w:sz w:val="20"/>
                <w:szCs w:val="20"/>
                <w:lang w:val="en-US"/>
              </w:rPr>
            </w:pPr>
            <w:r>
              <w:rPr>
                <w:sz w:val="20"/>
                <w:szCs w:val="20"/>
                <w:lang w:val="en-US"/>
              </w:rPr>
              <w:t>1</w:t>
            </w:r>
          </w:p>
        </w:tc>
        <w:tc>
          <w:tcPr>
            <w:tcW w:w="1907" w:type="dxa"/>
            <w:vAlign w:val="center"/>
          </w:tcPr>
          <w:p w:rsidR="00085002" w:rsidRPr="005D1171" w:rsidRDefault="00FD1D9D" w:rsidP="00040078">
            <w:pPr>
              <w:widowControl w:val="0"/>
              <w:jc w:val="center"/>
              <w:rPr>
                <w:rFonts w:ascii="GHEA Grapalat" w:hAnsi="GHEA Grapalat"/>
                <w:i/>
                <w:sz w:val="16"/>
                <w:szCs w:val="16"/>
                <w:lang w:val="hy-AM"/>
              </w:rPr>
            </w:pPr>
            <w:r>
              <w:rPr>
                <w:rFonts w:ascii="GHEA Grapalat" w:hAnsi="GHEA Grapalat"/>
                <w:i/>
                <w:color w:val="FF0000"/>
                <w:sz w:val="16"/>
                <w:szCs w:val="16"/>
                <w:lang w:val="en-US"/>
              </w:rPr>
              <w:t xml:space="preserve">20 дней </w:t>
            </w:r>
            <w:r w:rsidRPr="003E1E7C">
              <w:rPr>
                <w:rFonts w:ascii="GHEA Grapalat" w:hAnsi="GHEA Grapalat"/>
                <w:i/>
                <w:color w:val="FF0000"/>
                <w:sz w:val="16"/>
                <w:szCs w:val="16"/>
              </w:rPr>
              <w:t>со дня вступления в силу заключаемого между сторонами соглашения в случае предусмотрения финансовых средств</w:t>
            </w:r>
          </w:p>
        </w:tc>
      </w:tr>
      <w:tr w:rsidR="00085002" w:rsidRPr="00B138F3" w:rsidTr="0089270E">
        <w:trPr>
          <w:trHeight w:val="246"/>
          <w:jc w:val="center"/>
        </w:trPr>
        <w:tc>
          <w:tcPr>
            <w:tcW w:w="875" w:type="dxa"/>
            <w:vAlign w:val="center"/>
          </w:tcPr>
          <w:p w:rsidR="00085002" w:rsidRDefault="00085002" w:rsidP="00040078">
            <w:pPr>
              <w:widowControl w:val="0"/>
              <w:jc w:val="center"/>
              <w:rPr>
                <w:rFonts w:ascii="GHEA Grapalat" w:hAnsi="GHEA Grapalat"/>
                <w:sz w:val="16"/>
                <w:szCs w:val="16"/>
                <w:lang w:val="en-US"/>
              </w:rPr>
            </w:pPr>
            <w:r>
              <w:rPr>
                <w:rFonts w:ascii="GHEA Grapalat" w:hAnsi="GHEA Grapalat"/>
                <w:sz w:val="16"/>
                <w:szCs w:val="16"/>
                <w:lang w:val="en-US"/>
              </w:rPr>
              <w:t>7</w:t>
            </w:r>
          </w:p>
        </w:tc>
        <w:tc>
          <w:tcPr>
            <w:tcW w:w="1217" w:type="dxa"/>
            <w:vAlign w:val="center"/>
          </w:tcPr>
          <w:p w:rsidR="00085002" w:rsidRDefault="00085002" w:rsidP="00040078">
            <w:pPr>
              <w:jc w:val="center"/>
              <w:rPr>
                <w:rFonts w:ascii="Calibri" w:hAnsi="Calibri" w:cs="Arial"/>
                <w:sz w:val="22"/>
                <w:szCs w:val="22"/>
              </w:rPr>
            </w:pPr>
            <w:r>
              <w:rPr>
                <w:rFonts w:ascii="Calibri" w:hAnsi="Calibri" w:cs="Arial"/>
                <w:sz w:val="22"/>
                <w:szCs w:val="22"/>
              </w:rPr>
              <w:t>42431000</w:t>
            </w:r>
          </w:p>
          <w:p w:rsidR="00085002" w:rsidRPr="008A77D5" w:rsidRDefault="00085002" w:rsidP="00040078">
            <w:pPr>
              <w:jc w:val="center"/>
            </w:pPr>
          </w:p>
        </w:tc>
        <w:tc>
          <w:tcPr>
            <w:tcW w:w="1892" w:type="dxa"/>
            <w:vAlign w:val="center"/>
          </w:tcPr>
          <w:p w:rsidR="00085002" w:rsidRDefault="00085002" w:rsidP="00040078">
            <w:pPr>
              <w:pStyle w:val="BodyTextIndent2"/>
              <w:widowControl w:val="0"/>
              <w:spacing w:after="120" w:line="240" w:lineRule="auto"/>
              <w:ind w:firstLine="0"/>
              <w:jc w:val="center"/>
              <w:rPr>
                <w:rFonts w:ascii="GHEA Grapalat" w:hAnsi="GHEA Grapalat"/>
                <w:lang w:val="en-US"/>
              </w:rPr>
            </w:pPr>
            <w:r>
              <w:rPr>
                <w:rFonts w:ascii="GHEA Grapalat" w:hAnsi="GHEA Grapalat" w:cs="GHEA Grapalat"/>
                <w:lang w:val="en-US"/>
              </w:rPr>
              <w:t>П</w:t>
            </w:r>
            <w:r w:rsidRPr="00AD4ECE">
              <w:rPr>
                <w:rFonts w:ascii="GHEA Grapalat" w:hAnsi="GHEA Grapalat" w:cs="GHEA Grapalat"/>
              </w:rPr>
              <w:t>одъемник</w:t>
            </w:r>
          </w:p>
        </w:tc>
        <w:tc>
          <w:tcPr>
            <w:tcW w:w="1133" w:type="dxa"/>
            <w:vAlign w:val="center"/>
          </w:tcPr>
          <w:p w:rsidR="00085002" w:rsidRPr="00B138F3" w:rsidRDefault="00085002" w:rsidP="00040078">
            <w:pPr>
              <w:widowControl w:val="0"/>
              <w:jc w:val="center"/>
              <w:rPr>
                <w:rFonts w:ascii="GHEA Grapalat" w:hAnsi="GHEA Grapalat"/>
                <w:sz w:val="16"/>
                <w:szCs w:val="16"/>
              </w:rPr>
            </w:pPr>
          </w:p>
        </w:tc>
        <w:tc>
          <w:tcPr>
            <w:tcW w:w="3537" w:type="dxa"/>
            <w:vAlign w:val="center"/>
          </w:tcPr>
          <w:p w:rsidR="00EF225A" w:rsidRPr="00EF225A" w:rsidRDefault="00EF225A" w:rsidP="00040078">
            <w:pPr>
              <w:widowControl w:val="0"/>
              <w:jc w:val="center"/>
              <w:rPr>
                <w:rFonts w:ascii="GHEA Grapalat" w:hAnsi="GHEA Grapalat"/>
                <w:sz w:val="16"/>
                <w:szCs w:val="16"/>
              </w:rPr>
            </w:pPr>
            <w:r>
              <w:rPr>
                <w:sz w:val="20"/>
                <w:szCs w:val="20"/>
                <w:lang w:val="en-US"/>
              </w:rPr>
              <w:t>Bobcat</w:t>
            </w:r>
            <w:r w:rsidRPr="00EF225A">
              <w:rPr>
                <w:rFonts w:ascii="GHEA Grapalat" w:hAnsi="GHEA Grapalat"/>
                <w:sz w:val="16"/>
                <w:szCs w:val="16"/>
              </w:rPr>
              <w:t xml:space="preserve"> </w:t>
            </w:r>
            <w:r w:rsidR="005308A5">
              <w:rPr>
                <w:rFonts w:ascii="GHEA Grapalat" w:hAnsi="GHEA Grapalat"/>
                <w:sz w:val="16"/>
                <w:szCs w:val="16"/>
                <w:lang w:val="en-US"/>
              </w:rPr>
              <w:t xml:space="preserve">- </w:t>
            </w:r>
            <w:r w:rsidR="005308A5">
              <w:rPr>
                <w:rFonts w:ascii="GHEA Grapalat" w:hAnsi="GHEA Grapalat"/>
                <w:sz w:val="16"/>
                <w:szCs w:val="16"/>
              </w:rPr>
              <w:t>Мощность двигателя -75-190</w:t>
            </w:r>
            <w:r w:rsidRPr="00EF225A">
              <w:rPr>
                <w:rFonts w:ascii="GHEA Grapalat" w:hAnsi="GHEA Grapalat"/>
                <w:sz w:val="16"/>
                <w:szCs w:val="16"/>
              </w:rPr>
              <w:t>, Объем ковша - 0,38-0,93 м3, Подъем - не менее 900 кг, минимальная высота подъема - 3 м, минимальная длина - 3,4 м, минимальная высота - 2,0 м, минимальная ширина - 1,8 м, минимальная полоса движения - 19 см. ,</w:t>
            </w:r>
          </w:p>
          <w:p w:rsidR="00EF225A" w:rsidRPr="00EF225A" w:rsidRDefault="00EF225A" w:rsidP="00040078">
            <w:pPr>
              <w:widowControl w:val="0"/>
              <w:jc w:val="center"/>
              <w:rPr>
                <w:rFonts w:ascii="GHEA Grapalat" w:hAnsi="GHEA Grapalat"/>
                <w:sz w:val="16"/>
                <w:szCs w:val="16"/>
              </w:rPr>
            </w:pPr>
            <w:r w:rsidRPr="00EF225A">
              <w:rPr>
                <w:rFonts w:ascii="GHEA Grapalat" w:hAnsi="GHEA Grapalat"/>
                <w:sz w:val="16"/>
                <w:szCs w:val="16"/>
              </w:rPr>
              <w:t>максимальный износ шин - 25%</w:t>
            </w:r>
          </w:p>
          <w:p w:rsidR="00EF225A" w:rsidRPr="00EF225A" w:rsidRDefault="00EF225A" w:rsidP="00040078">
            <w:pPr>
              <w:widowControl w:val="0"/>
              <w:jc w:val="center"/>
              <w:rPr>
                <w:rFonts w:ascii="GHEA Grapalat" w:hAnsi="GHEA Grapalat"/>
                <w:sz w:val="16"/>
                <w:szCs w:val="16"/>
              </w:rPr>
            </w:pPr>
            <w:r w:rsidRPr="00EF225A">
              <w:rPr>
                <w:rFonts w:ascii="GHEA Grapalat" w:hAnsi="GHEA Grapalat"/>
                <w:sz w:val="16"/>
                <w:szCs w:val="16"/>
              </w:rPr>
              <w:t>Исключая утечку масла из двигателя и всех узлов,</w:t>
            </w:r>
          </w:p>
          <w:p w:rsidR="00085002" w:rsidRPr="00EF225A" w:rsidRDefault="00EF225A" w:rsidP="00040078">
            <w:pPr>
              <w:widowControl w:val="0"/>
              <w:jc w:val="center"/>
              <w:rPr>
                <w:rFonts w:ascii="GHEA Grapalat" w:hAnsi="GHEA Grapalat"/>
                <w:sz w:val="16"/>
                <w:szCs w:val="16"/>
                <w:lang w:val="en-US"/>
              </w:rPr>
            </w:pPr>
            <w:r w:rsidRPr="00EF225A">
              <w:rPr>
                <w:rFonts w:ascii="GHEA Grapalat" w:hAnsi="GHEA Grapalat"/>
                <w:sz w:val="16"/>
                <w:szCs w:val="16"/>
              </w:rPr>
              <w:t>Исключение нарушения до</w:t>
            </w:r>
            <w:r w:rsidR="005308A5">
              <w:rPr>
                <w:rFonts w:ascii="GHEA Grapalat" w:hAnsi="GHEA Grapalat"/>
                <w:sz w:val="16"/>
                <w:szCs w:val="16"/>
              </w:rPr>
              <w:t>пустимого размера игр</w:t>
            </w:r>
            <w:r w:rsidR="005308A5">
              <w:rPr>
                <w:rFonts w:ascii="GHEA Grapalat" w:hAnsi="GHEA Grapalat"/>
                <w:sz w:val="16"/>
                <w:szCs w:val="16"/>
                <w:lang w:val="en-US"/>
              </w:rPr>
              <w:t>ы</w:t>
            </w:r>
            <w:r w:rsidRPr="00EF225A">
              <w:rPr>
                <w:rFonts w:ascii="GHEA Grapalat" w:hAnsi="GHEA Grapalat"/>
                <w:sz w:val="16"/>
                <w:szCs w:val="16"/>
              </w:rPr>
              <w:t xml:space="preserve"> во всех узлах, техника будет приобретена после тестирования</w:t>
            </w:r>
          </w:p>
        </w:tc>
        <w:tc>
          <w:tcPr>
            <w:tcW w:w="900" w:type="dxa"/>
            <w:vAlign w:val="center"/>
          </w:tcPr>
          <w:p w:rsidR="00085002" w:rsidRDefault="00085002" w:rsidP="00040078">
            <w:pPr>
              <w:jc w:val="center"/>
            </w:pPr>
            <w:r w:rsidRPr="006C746E">
              <w:rPr>
                <w:lang w:val="en-US"/>
              </w:rPr>
              <w:t>шт</w:t>
            </w:r>
          </w:p>
        </w:tc>
        <w:tc>
          <w:tcPr>
            <w:tcW w:w="928" w:type="dxa"/>
            <w:vAlign w:val="center"/>
          </w:tcPr>
          <w:p w:rsidR="00085002" w:rsidRPr="00B138F3" w:rsidRDefault="00085002" w:rsidP="00040078">
            <w:pPr>
              <w:widowControl w:val="0"/>
              <w:jc w:val="center"/>
              <w:rPr>
                <w:rFonts w:ascii="GHEA Grapalat" w:hAnsi="GHEA Grapalat"/>
                <w:sz w:val="16"/>
                <w:szCs w:val="16"/>
              </w:rPr>
            </w:pPr>
          </w:p>
        </w:tc>
        <w:tc>
          <w:tcPr>
            <w:tcW w:w="782" w:type="dxa"/>
            <w:vAlign w:val="center"/>
          </w:tcPr>
          <w:p w:rsidR="00085002" w:rsidRPr="00B138F3" w:rsidRDefault="00085002" w:rsidP="00040078">
            <w:pPr>
              <w:widowControl w:val="0"/>
              <w:jc w:val="center"/>
              <w:rPr>
                <w:rFonts w:ascii="GHEA Grapalat" w:hAnsi="GHEA Grapalat"/>
                <w:sz w:val="16"/>
                <w:szCs w:val="16"/>
              </w:rPr>
            </w:pPr>
          </w:p>
        </w:tc>
        <w:tc>
          <w:tcPr>
            <w:tcW w:w="632" w:type="dxa"/>
            <w:vAlign w:val="center"/>
          </w:tcPr>
          <w:p w:rsidR="00085002" w:rsidRPr="000D0312" w:rsidRDefault="00085002" w:rsidP="00040078">
            <w:pPr>
              <w:jc w:val="center"/>
              <w:rPr>
                <w:sz w:val="20"/>
                <w:szCs w:val="20"/>
                <w:lang w:val="en-US"/>
              </w:rPr>
            </w:pPr>
            <w:r>
              <w:rPr>
                <w:sz w:val="20"/>
                <w:szCs w:val="20"/>
                <w:lang w:val="en-US"/>
              </w:rPr>
              <w:t>2</w:t>
            </w:r>
          </w:p>
        </w:tc>
        <w:tc>
          <w:tcPr>
            <w:tcW w:w="1281" w:type="dxa"/>
            <w:vAlign w:val="center"/>
          </w:tcPr>
          <w:p w:rsidR="00085002" w:rsidRPr="003C13FF" w:rsidRDefault="002A6CE6" w:rsidP="00040078">
            <w:pPr>
              <w:jc w:val="center"/>
              <w:rPr>
                <w:sz w:val="20"/>
                <w:szCs w:val="20"/>
              </w:rPr>
            </w:pPr>
            <w:r w:rsidRPr="002A6CE6">
              <w:rPr>
                <w:sz w:val="20"/>
                <w:szCs w:val="20"/>
              </w:rPr>
              <w:t>Армавирская область с. Сардарапат Абовян 72</w:t>
            </w:r>
          </w:p>
        </w:tc>
        <w:tc>
          <w:tcPr>
            <w:tcW w:w="789" w:type="dxa"/>
            <w:vAlign w:val="center"/>
          </w:tcPr>
          <w:p w:rsidR="00085002" w:rsidRPr="000D0312" w:rsidRDefault="00085002" w:rsidP="00040078">
            <w:pPr>
              <w:jc w:val="center"/>
              <w:rPr>
                <w:sz w:val="20"/>
                <w:szCs w:val="20"/>
                <w:lang w:val="en-US"/>
              </w:rPr>
            </w:pPr>
            <w:r>
              <w:rPr>
                <w:sz w:val="20"/>
                <w:szCs w:val="20"/>
                <w:lang w:val="en-US"/>
              </w:rPr>
              <w:t>2</w:t>
            </w:r>
          </w:p>
        </w:tc>
        <w:tc>
          <w:tcPr>
            <w:tcW w:w="1907" w:type="dxa"/>
            <w:vAlign w:val="center"/>
          </w:tcPr>
          <w:p w:rsidR="00085002" w:rsidRPr="005D1171" w:rsidRDefault="00FD1D9D" w:rsidP="00040078">
            <w:pPr>
              <w:widowControl w:val="0"/>
              <w:jc w:val="center"/>
              <w:rPr>
                <w:rFonts w:ascii="GHEA Grapalat" w:hAnsi="GHEA Grapalat"/>
                <w:i/>
                <w:sz w:val="16"/>
                <w:szCs w:val="16"/>
                <w:lang w:val="hy-AM"/>
              </w:rPr>
            </w:pPr>
            <w:r>
              <w:rPr>
                <w:rFonts w:ascii="GHEA Grapalat" w:hAnsi="GHEA Grapalat"/>
                <w:i/>
                <w:color w:val="FF0000"/>
                <w:sz w:val="16"/>
                <w:szCs w:val="16"/>
                <w:lang w:val="en-US"/>
              </w:rPr>
              <w:t xml:space="preserve">20 дней </w:t>
            </w:r>
            <w:r w:rsidRPr="003E1E7C">
              <w:rPr>
                <w:rFonts w:ascii="GHEA Grapalat" w:hAnsi="GHEA Grapalat"/>
                <w:i/>
                <w:color w:val="FF0000"/>
                <w:sz w:val="16"/>
                <w:szCs w:val="16"/>
              </w:rPr>
              <w:t>со дня вступления в силу заключаемого между сторонами соглашения в случае предусмотрения финансовых средств</w:t>
            </w:r>
          </w:p>
        </w:tc>
      </w:tr>
    </w:tbl>
    <w:p w:rsidR="00F954E8" w:rsidRPr="00D5478C" w:rsidRDefault="00F954E8" w:rsidP="00B46D58">
      <w:pPr>
        <w:widowControl w:val="0"/>
        <w:jc w:val="both"/>
        <w:rPr>
          <w:rFonts w:ascii="GHEA Grapalat" w:hAnsi="GHEA Grapalat"/>
          <w:lang w:val="en-US"/>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FD1D9D">
            <w:pPr>
              <w:widowControl w:val="0"/>
              <w:jc w:val="center"/>
              <w:rPr>
                <w:rFonts w:ascii="GHEA Grapalat" w:hAnsi="GHEA Grapalat"/>
              </w:rPr>
            </w:pPr>
            <w:r w:rsidRPr="00B138F3">
              <w:rPr>
                <w:rFonts w:ascii="GHEA Grapalat" w:hAnsi="GHEA Grapalat"/>
                <w:sz w:val="16"/>
                <w:szCs w:val="16"/>
              </w:rPr>
              <w:t>/подпись/</w:t>
            </w:r>
            <w:r w:rsidR="00FD1D9D">
              <w:rPr>
                <w:rFonts w:ascii="GHEA Grapalat" w:hAnsi="GHEA Grapalat"/>
                <w:sz w:val="16"/>
                <w:szCs w:val="16"/>
                <w:lang w:val="en-US"/>
              </w:rPr>
              <w:t xml:space="preserve"> </w:t>
            </w: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D1D9D">
            <w:pPr>
              <w:widowControl w:val="0"/>
              <w:jc w:val="center"/>
              <w:rPr>
                <w:rFonts w:ascii="GHEA Grapalat" w:hAnsi="GHEA Grapalat"/>
              </w:rPr>
            </w:pPr>
            <w:r w:rsidRPr="00B138F3">
              <w:rPr>
                <w:rFonts w:ascii="GHEA Grapalat" w:hAnsi="GHEA Grapalat"/>
                <w:sz w:val="16"/>
                <w:szCs w:val="16"/>
              </w:rPr>
              <w:t>/подпись/</w:t>
            </w:r>
            <w:r w:rsidR="00FD1D9D">
              <w:rPr>
                <w:rFonts w:ascii="GHEA Grapalat" w:hAnsi="GHEA Grapalat"/>
                <w:sz w:val="16"/>
                <w:szCs w:val="16"/>
                <w:lang w:val="en-US"/>
              </w:rPr>
              <w:t xml:space="preserve"> </w:t>
            </w: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87"/>
        <w:gridCol w:w="1402"/>
        <w:gridCol w:w="760"/>
        <w:gridCol w:w="589"/>
        <w:gridCol w:w="788"/>
        <w:gridCol w:w="830"/>
        <w:gridCol w:w="664"/>
        <w:gridCol w:w="706"/>
        <w:gridCol w:w="601"/>
        <w:gridCol w:w="165"/>
        <w:gridCol w:w="439"/>
        <w:gridCol w:w="678"/>
        <w:gridCol w:w="654"/>
        <w:gridCol w:w="857"/>
        <w:gridCol w:w="781"/>
        <w:gridCol w:w="782"/>
        <w:gridCol w:w="792"/>
        <w:gridCol w:w="1147"/>
      </w:tblGrid>
      <w:tr w:rsidR="00B138F3" w:rsidRPr="00B138F3" w:rsidTr="008F1D58">
        <w:trPr>
          <w:trHeight w:val="305"/>
          <w:jc w:val="center"/>
        </w:trPr>
        <w:tc>
          <w:tcPr>
            <w:tcW w:w="15769" w:type="dxa"/>
            <w:gridSpan w:val="19"/>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FA414F" w:rsidRPr="00B138F3" w:rsidTr="008F1D58">
        <w:trPr>
          <w:trHeight w:val="747"/>
          <w:jc w:val="center"/>
        </w:trPr>
        <w:tc>
          <w:tcPr>
            <w:tcW w:w="154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8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751"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84" w:type="dxa"/>
            <w:gridSpan w:val="14"/>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28"/>
              <w:t>**</w:t>
            </w:r>
          </w:p>
        </w:tc>
      </w:tr>
      <w:tr w:rsidR="000A5FDE" w:rsidRPr="00B138F3" w:rsidTr="008F1D58">
        <w:trPr>
          <w:trHeight w:val="594"/>
          <w:jc w:val="center"/>
        </w:trPr>
        <w:tc>
          <w:tcPr>
            <w:tcW w:w="1547" w:type="dxa"/>
          </w:tcPr>
          <w:p w:rsidR="00071D1C" w:rsidRPr="00B138F3" w:rsidRDefault="00071D1C" w:rsidP="00B46D58">
            <w:pPr>
              <w:widowControl w:val="0"/>
              <w:jc w:val="center"/>
              <w:rPr>
                <w:rFonts w:ascii="GHEA Grapalat" w:hAnsi="GHEA Grapalat"/>
                <w:sz w:val="16"/>
                <w:szCs w:val="16"/>
              </w:rPr>
            </w:pPr>
          </w:p>
        </w:tc>
        <w:tc>
          <w:tcPr>
            <w:tcW w:w="1587" w:type="dxa"/>
          </w:tcPr>
          <w:p w:rsidR="00071D1C" w:rsidRPr="00B138F3" w:rsidRDefault="00071D1C" w:rsidP="00B46D58">
            <w:pPr>
              <w:widowControl w:val="0"/>
              <w:jc w:val="center"/>
              <w:rPr>
                <w:rFonts w:ascii="GHEA Grapalat" w:hAnsi="GHEA Grapalat"/>
                <w:sz w:val="16"/>
                <w:szCs w:val="16"/>
              </w:rPr>
            </w:pPr>
          </w:p>
        </w:tc>
        <w:tc>
          <w:tcPr>
            <w:tcW w:w="2751" w:type="dxa"/>
            <w:gridSpan w:val="3"/>
          </w:tcPr>
          <w:p w:rsidR="00071D1C" w:rsidRPr="00B138F3" w:rsidRDefault="00071D1C" w:rsidP="00B46D58">
            <w:pPr>
              <w:widowControl w:val="0"/>
              <w:jc w:val="center"/>
              <w:rPr>
                <w:rFonts w:ascii="GHEA Grapalat" w:hAnsi="GHEA Grapalat"/>
                <w:sz w:val="16"/>
                <w:szCs w:val="16"/>
              </w:rPr>
            </w:pPr>
          </w:p>
        </w:tc>
        <w:tc>
          <w:tcPr>
            <w:tcW w:w="78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30"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6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0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gridSpan w:val="2"/>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7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6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5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78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78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79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1147"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9179E8" w:rsidRPr="00B138F3" w:rsidTr="009179E8">
        <w:trPr>
          <w:cantSplit/>
          <w:trHeight w:val="1134"/>
          <w:jc w:val="center"/>
        </w:trPr>
        <w:tc>
          <w:tcPr>
            <w:tcW w:w="1547" w:type="dxa"/>
          </w:tcPr>
          <w:p w:rsidR="009179E8" w:rsidRDefault="009179E8" w:rsidP="006424AF">
            <w:pPr>
              <w:jc w:val="center"/>
              <w:rPr>
                <w:rFonts w:ascii="GHEA Grapalat" w:hAnsi="GHEA Grapalat"/>
                <w:sz w:val="20"/>
                <w:lang w:val="es-ES"/>
              </w:rPr>
            </w:pPr>
          </w:p>
          <w:p w:rsidR="009179E8" w:rsidRPr="00AE2768" w:rsidRDefault="009179E8" w:rsidP="006424AF">
            <w:pPr>
              <w:jc w:val="center"/>
              <w:rPr>
                <w:rFonts w:ascii="GHEA Grapalat" w:hAnsi="GHEA Grapalat"/>
                <w:sz w:val="20"/>
                <w:lang w:val="es-ES"/>
              </w:rPr>
            </w:pPr>
            <w:r>
              <w:rPr>
                <w:rFonts w:ascii="GHEA Grapalat" w:hAnsi="GHEA Grapalat"/>
                <w:sz w:val="20"/>
                <w:lang w:val="es-ES"/>
              </w:rPr>
              <w:t>1</w:t>
            </w:r>
          </w:p>
        </w:tc>
        <w:tc>
          <w:tcPr>
            <w:tcW w:w="1587" w:type="dxa"/>
            <w:vAlign w:val="center"/>
          </w:tcPr>
          <w:p w:rsidR="009179E8" w:rsidRPr="008A77D5" w:rsidRDefault="009179E8" w:rsidP="00BF1ACC">
            <w:pPr>
              <w:jc w:val="center"/>
            </w:pPr>
            <w:r w:rsidRPr="008A77D5">
              <w:t>34131220</w:t>
            </w:r>
          </w:p>
        </w:tc>
        <w:tc>
          <w:tcPr>
            <w:tcW w:w="2751" w:type="dxa"/>
            <w:gridSpan w:val="3"/>
            <w:vAlign w:val="center"/>
          </w:tcPr>
          <w:p w:rsidR="009179E8" w:rsidRPr="00CF559A" w:rsidRDefault="009179E8" w:rsidP="00BF1ACC">
            <w:pPr>
              <w:pStyle w:val="BodyTextIndent2"/>
              <w:widowControl w:val="0"/>
              <w:spacing w:after="120" w:line="240" w:lineRule="auto"/>
              <w:ind w:firstLine="0"/>
              <w:jc w:val="center"/>
              <w:rPr>
                <w:rFonts w:ascii="GHEA Grapalat" w:hAnsi="GHEA Grapalat"/>
                <w:u w:val="single"/>
                <w:vertAlign w:val="subscript"/>
                <w:lang w:val="en-US"/>
              </w:rPr>
            </w:pPr>
            <w:r w:rsidRPr="00CF559A">
              <w:rPr>
                <w:rFonts w:ascii="GHEA Grapalat" w:hAnsi="GHEA Grapalat"/>
              </w:rPr>
              <w:t>Колёсный трактор</w:t>
            </w:r>
          </w:p>
        </w:tc>
        <w:tc>
          <w:tcPr>
            <w:tcW w:w="788"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lang w:val="pt-BR"/>
              </w:rPr>
            </w:pPr>
            <w:r w:rsidRPr="00AE2768">
              <w:rPr>
                <w:rFonts w:ascii="GHEA Grapalat" w:hAnsi="GHEA Grapalat"/>
                <w:sz w:val="20"/>
                <w:lang w:val="pt-BR"/>
              </w:rPr>
              <w:t>... %</w:t>
            </w:r>
          </w:p>
        </w:tc>
        <w:tc>
          <w:tcPr>
            <w:tcW w:w="830"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lang w:val="pt-BR"/>
              </w:rPr>
            </w:pPr>
            <w:r w:rsidRPr="00AE2768">
              <w:rPr>
                <w:rFonts w:ascii="GHEA Grapalat" w:hAnsi="GHEA Grapalat"/>
                <w:sz w:val="20"/>
                <w:lang w:val="pt-BR"/>
              </w:rPr>
              <w:t>... %</w:t>
            </w:r>
          </w:p>
        </w:tc>
        <w:tc>
          <w:tcPr>
            <w:tcW w:w="664"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706"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601"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604" w:type="dxa"/>
            <w:gridSpan w:val="2"/>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678"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654"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857"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781"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782" w:type="dxa"/>
          </w:tcPr>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sz w:val="20"/>
                <w:lang w:val="pt-BR"/>
              </w:rPr>
            </w:pPr>
          </w:p>
          <w:p w:rsidR="009179E8" w:rsidRPr="00AE2768" w:rsidRDefault="009179E8" w:rsidP="006424AF">
            <w:pPr>
              <w:jc w:val="center"/>
              <w:rPr>
                <w:rFonts w:ascii="GHEA Grapalat" w:hAnsi="GHEA Grapalat" w:cs="Arial"/>
                <w:sz w:val="18"/>
                <w:szCs w:val="18"/>
                <w:lang w:val="pt-BR"/>
              </w:rPr>
            </w:pPr>
            <w:r w:rsidRPr="00AE2768">
              <w:rPr>
                <w:rFonts w:ascii="GHEA Grapalat" w:hAnsi="GHEA Grapalat"/>
                <w:sz w:val="20"/>
                <w:lang w:val="pt-BR"/>
              </w:rPr>
              <w:t>... %</w:t>
            </w:r>
          </w:p>
        </w:tc>
        <w:tc>
          <w:tcPr>
            <w:tcW w:w="792" w:type="dxa"/>
            <w:vAlign w:val="center"/>
          </w:tcPr>
          <w:p w:rsidR="009179E8" w:rsidRDefault="009179E8" w:rsidP="009179E8">
            <w:pPr>
              <w:jc w:val="center"/>
            </w:pPr>
            <w:r w:rsidRPr="00FA4E68">
              <w:rPr>
                <w:rFonts w:ascii="GHEA Grapalat" w:hAnsi="GHEA Grapalat"/>
                <w:sz w:val="20"/>
                <w:lang w:val="pt-BR"/>
              </w:rPr>
              <w:t>... %</w:t>
            </w:r>
          </w:p>
        </w:tc>
        <w:tc>
          <w:tcPr>
            <w:tcW w:w="1147" w:type="dxa"/>
            <w:vAlign w:val="center"/>
          </w:tcPr>
          <w:p w:rsidR="009179E8" w:rsidRDefault="009179E8" w:rsidP="009179E8">
            <w:pPr>
              <w:jc w:val="center"/>
            </w:pPr>
            <w:r w:rsidRPr="00FA4E68">
              <w:rPr>
                <w:rFonts w:ascii="GHEA Grapalat" w:hAnsi="GHEA Grapalat"/>
                <w:sz w:val="20"/>
                <w:lang w:val="pt-BR"/>
              </w:rPr>
              <w:t>... %</w:t>
            </w:r>
          </w:p>
        </w:tc>
      </w:tr>
      <w:tr w:rsidR="009179E8" w:rsidRPr="00B138F3" w:rsidTr="00910BB3">
        <w:trPr>
          <w:cantSplit/>
          <w:trHeight w:val="1134"/>
          <w:jc w:val="center"/>
        </w:trPr>
        <w:tc>
          <w:tcPr>
            <w:tcW w:w="1547" w:type="dxa"/>
          </w:tcPr>
          <w:p w:rsidR="009179E8" w:rsidRDefault="009179E8" w:rsidP="006424AF">
            <w:pPr>
              <w:jc w:val="center"/>
              <w:rPr>
                <w:rFonts w:ascii="GHEA Grapalat" w:hAnsi="GHEA Grapalat"/>
                <w:sz w:val="20"/>
                <w:lang w:val="es-ES"/>
              </w:rPr>
            </w:pPr>
            <w:r>
              <w:rPr>
                <w:rFonts w:ascii="GHEA Grapalat" w:hAnsi="GHEA Grapalat"/>
                <w:sz w:val="20"/>
                <w:lang w:val="es-ES"/>
              </w:rPr>
              <w:t>2</w:t>
            </w:r>
          </w:p>
        </w:tc>
        <w:tc>
          <w:tcPr>
            <w:tcW w:w="1587" w:type="dxa"/>
            <w:vAlign w:val="center"/>
          </w:tcPr>
          <w:p w:rsidR="009179E8" w:rsidRPr="008A77D5" w:rsidRDefault="009179E8" w:rsidP="00BF1ACC">
            <w:pPr>
              <w:jc w:val="center"/>
            </w:pPr>
            <w:r w:rsidRPr="008A77D5">
              <w:t>34131220</w:t>
            </w:r>
          </w:p>
        </w:tc>
        <w:tc>
          <w:tcPr>
            <w:tcW w:w="2751" w:type="dxa"/>
            <w:gridSpan w:val="3"/>
            <w:vAlign w:val="center"/>
          </w:tcPr>
          <w:p w:rsidR="009179E8" w:rsidRDefault="009179E8" w:rsidP="00BF1ACC">
            <w:pPr>
              <w:pStyle w:val="BodyTextIndent2"/>
              <w:widowControl w:val="0"/>
              <w:spacing w:after="120" w:line="240" w:lineRule="auto"/>
              <w:ind w:firstLine="0"/>
              <w:jc w:val="center"/>
              <w:rPr>
                <w:rFonts w:ascii="GHEA Grapalat" w:hAnsi="GHEA Grapalat"/>
                <w:lang w:val="en-US"/>
              </w:rPr>
            </w:pPr>
            <w:r w:rsidRPr="00CF559A">
              <w:rPr>
                <w:rFonts w:ascii="GHEA Grapalat" w:hAnsi="GHEA Grapalat"/>
              </w:rPr>
              <w:t>Гусеничный трактор</w:t>
            </w:r>
          </w:p>
        </w:tc>
        <w:tc>
          <w:tcPr>
            <w:tcW w:w="78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830"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66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06"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4" w:type="dxa"/>
            <w:gridSpan w:val="2"/>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7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5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857"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2"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92" w:type="dxa"/>
            <w:vAlign w:val="center"/>
          </w:tcPr>
          <w:p w:rsidR="009179E8" w:rsidRDefault="009179E8" w:rsidP="00BF1ACC">
            <w:pPr>
              <w:jc w:val="center"/>
            </w:pPr>
            <w:r w:rsidRPr="00FA4E68">
              <w:rPr>
                <w:rFonts w:ascii="GHEA Grapalat" w:hAnsi="GHEA Grapalat"/>
                <w:sz w:val="20"/>
                <w:lang w:val="pt-BR"/>
              </w:rPr>
              <w:t>... %</w:t>
            </w:r>
          </w:p>
        </w:tc>
        <w:tc>
          <w:tcPr>
            <w:tcW w:w="1147" w:type="dxa"/>
            <w:vAlign w:val="center"/>
          </w:tcPr>
          <w:p w:rsidR="009179E8" w:rsidRDefault="009179E8" w:rsidP="00BF1ACC">
            <w:pPr>
              <w:jc w:val="center"/>
            </w:pPr>
            <w:r w:rsidRPr="00FA4E68">
              <w:rPr>
                <w:rFonts w:ascii="GHEA Grapalat" w:hAnsi="GHEA Grapalat"/>
                <w:sz w:val="20"/>
                <w:lang w:val="pt-BR"/>
              </w:rPr>
              <w:t>... %</w:t>
            </w:r>
          </w:p>
        </w:tc>
      </w:tr>
      <w:tr w:rsidR="009179E8" w:rsidRPr="00B138F3" w:rsidTr="00910BB3">
        <w:trPr>
          <w:cantSplit/>
          <w:trHeight w:val="1134"/>
          <w:jc w:val="center"/>
        </w:trPr>
        <w:tc>
          <w:tcPr>
            <w:tcW w:w="1547" w:type="dxa"/>
          </w:tcPr>
          <w:p w:rsidR="009179E8" w:rsidRDefault="009179E8" w:rsidP="006424AF">
            <w:pPr>
              <w:jc w:val="center"/>
              <w:rPr>
                <w:rFonts w:ascii="GHEA Grapalat" w:hAnsi="GHEA Grapalat"/>
                <w:sz w:val="20"/>
                <w:lang w:val="es-ES"/>
              </w:rPr>
            </w:pPr>
            <w:r>
              <w:rPr>
                <w:rFonts w:ascii="GHEA Grapalat" w:hAnsi="GHEA Grapalat"/>
                <w:sz w:val="20"/>
                <w:lang w:val="es-ES"/>
              </w:rPr>
              <w:t>3</w:t>
            </w:r>
          </w:p>
        </w:tc>
        <w:tc>
          <w:tcPr>
            <w:tcW w:w="1587" w:type="dxa"/>
            <w:vAlign w:val="center"/>
          </w:tcPr>
          <w:p w:rsidR="009179E8" w:rsidRPr="008A77D5" w:rsidRDefault="009179E8" w:rsidP="00BF1ACC">
            <w:pPr>
              <w:jc w:val="center"/>
            </w:pPr>
            <w:r>
              <w:rPr>
                <w:rFonts w:ascii="Calibri" w:hAnsi="Calibri" w:cs="Calibri"/>
                <w:color w:val="000000"/>
                <w:sz w:val="22"/>
                <w:szCs w:val="22"/>
              </w:rPr>
              <w:t>34391100</w:t>
            </w:r>
          </w:p>
        </w:tc>
        <w:tc>
          <w:tcPr>
            <w:tcW w:w="2751" w:type="dxa"/>
            <w:gridSpan w:val="3"/>
            <w:vAlign w:val="center"/>
          </w:tcPr>
          <w:p w:rsidR="009179E8" w:rsidRDefault="009179E8" w:rsidP="00BF1ACC">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Канавокапатель</w:t>
            </w:r>
          </w:p>
        </w:tc>
        <w:tc>
          <w:tcPr>
            <w:tcW w:w="78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830"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66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06"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4" w:type="dxa"/>
            <w:gridSpan w:val="2"/>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7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5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857"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2"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92" w:type="dxa"/>
            <w:vAlign w:val="center"/>
          </w:tcPr>
          <w:p w:rsidR="009179E8" w:rsidRDefault="009179E8" w:rsidP="00BF1ACC">
            <w:pPr>
              <w:jc w:val="center"/>
            </w:pPr>
            <w:r w:rsidRPr="00FA4E68">
              <w:rPr>
                <w:rFonts w:ascii="GHEA Grapalat" w:hAnsi="GHEA Grapalat"/>
                <w:sz w:val="20"/>
                <w:lang w:val="pt-BR"/>
              </w:rPr>
              <w:t>... %</w:t>
            </w:r>
          </w:p>
        </w:tc>
        <w:tc>
          <w:tcPr>
            <w:tcW w:w="1147" w:type="dxa"/>
            <w:vAlign w:val="center"/>
          </w:tcPr>
          <w:p w:rsidR="009179E8" w:rsidRDefault="009179E8" w:rsidP="00BF1ACC">
            <w:pPr>
              <w:jc w:val="center"/>
            </w:pPr>
            <w:r w:rsidRPr="00FA4E68">
              <w:rPr>
                <w:rFonts w:ascii="GHEA Grapalat" w:hAnsi="GHEA Grapalat"/>
                <w:sz w:val="20"/>
                <w:lang w:val="pt-BR"/>
              </w:rPr>
              <w:t>... %</w:t>
            </w:r>
          </w:p>
        </w:tc>
      </w:tr>
      <w:tr w:rsidR="009179E8" w:rsidRPr="00B138F3" w:rsidTr="00910BB3">
        <w:trPr>
          <w:cantSplit/>
          <w:trHeight w:val="1134"/>
          <w:jc w:val="center"/>
        </w:trPr>
        <w:tc>
          <w:tcPr>
            <w:tcW w:w="1547" w:type="dxa"/>
          </w:tcPr>
          <w:p w:rsidR="009179E8" w:rsidRDefault="009179E8" w:rsidP="006424AF">
            <w:pPr>
              <w:jc w:val="center"/>
              <w:rPr>
                <w:rFonts w:ascii="GHEA Grapalat" w:hAnsi="GHEA Grapalat"/>
                <w:sz w:val="20"/>
                <w:lang w:val="es-ES"/>
              </w:rPr>
            </w:pPr>
          </w:p>
          <w:p w:rsidR="009179E8" w:rsidRDefault="009179E8" w:rsidP="006424AF">
            <w:pPr>
              <w:jc w:val="center"/>
              <w:rPr>
                <w:rFonts w:ascii="GHEA Grapalat" w:hAnsi="GHEA Grapalat"/>
                <w:sz w:val="20"/>
                <w:lang w:val="es-ES"/>
              </w:rPr>
            </w:pPr>
            <w:r>
              <w:rPr>
                <w:rFonts w:ascii="GHEA Grapalat" w:hAnsi="GHEA Grapalat"/>
                <w:sz w:val="20"/>
                <w:lang w:val="es-ES"/>
              </w:rPr>
              <w:t>4</w:t>
            </w:r>
          </w:p>
        </w:tc>
        <w:tc>
          <w:tcPr>
            <w:tcW w:w="1587" w:type="dxa"/>
            <w:vAlign w:val="center"/>
          </w:tcPr>
          <w:p w:rsidR="009179E8" w:rsidRPr="008A77D5" w:rsidRDefault="009179E8" w:rsidP="00BF1ACC">
            <w:pPr>
              <w:jc w:val="center"/>
            </w:pPr>
            <w:r>
              <w:rPr>
                <w:rFonts w:ascii="Calibri" w:hAnsi="Calibri" w:cs="Calibri"/>
                <w:color w:val="000000"/>
                <w:sz w:val="22"/>
                <w:szCs w:val="22"/>
              </w:rPr>
              <w:t>34391100</w:t>
            </w:r>
          </w:p>
        </w:tc>
        <w:tc>
          <w:tcPr>
            <w:tcW w:w="2751" w:type="dxa"/>
            <w:gridSpan w:val="3"/>
            <w:vAlign w:val="center"/>
          </w:tcPr>
          <w:p w:rsidR="009179E8" w:rsidRDefault="009179E8" w:rsidP="00BF1ACC">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Канавокапатель</w:t>
            </w:r>
          </w:p>
        </w:tc>
        <w:tc>
          <w:tcPr>
            <w:tcW w:w="78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830"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66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06"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4" w:type="dxa"/>
            <w:gridSpan w:val="2"/>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7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5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857"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2"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92" w:type="dxa"/>
            <w:vAlign w:val="center"/>
          </w:tcPr>
          <w:p w:rsidR="009179E8" w:rsidRDefault="009179E8" w:rsidP="00BF1ACC">
            <w:pPr>
              <w:jc w:val="center"/>
            </w:pPr>
            <w:r w:rsidRPr="00FA4E68">
              <w:rPr>
                <w:rFonts w:ascii="GHEA Grapalat" w:hAnsi="GHEA Grapalat"/>
                <w:sz w:val="20"/>
                <w:lang w:val="pt-BR"/>
              </w:rPr>
              <w:t>... %</w:t>
            </w:r>
          </w:p>
        </w:tc>
        <w:tc>
          <w:tcPr>
            <w:tcW w:w="1147" w:type="dxa"/>
            <w:vAlign w:val="center"/>
          </w:tcPr>
          <w:p w:rsidR="009179E8" w:rsidRDefault="009179E8" w:rsidP="00BF1ACC">
            <w:pPr>
              <w:jc w:val="center"/>
            </w:pPr>
            <w:r w:rsidRPr="00FA4E68">
              <w:rPr>
                <w:rFonts w:ascii="GHEA Grapalat" w:hAnsi="GHEA Grapalat"/>
                <w:sz w:val="20"/>
                <w:lang w:val="pt-BR"/>
              </w:rPr>
              <w:t>... %</w:t>
            </w:r>
          </w:p>
        </w:tc>
      </w:tr>
      <w:tr w:rsidR="009179E8" w:rsidRPr="00B138F3" w:rsidTr="00910BB3">
        <w:trPr>
          <w:cantSplit/>
          <w:trHeight w:val="1134"/>
          <w:jc w:val="center"/>
        </w:trPr>
        <w:tc>
          <w:tcPr>
            <w:tcW w:w="1547" w:type="dxa"/>
          </w:tcPr>
          <w:p w:rsidR="009179E8" w:rsidRDefault="009179E8" w:rsidP="006424AF">
            <w:pPr>
              <w:jc w:val="center"/>
              <w:rPr>
                <w:rFonts w:ascii="GHEA Grapalat" w:hAnsi="GHEA Grapalat"/>
                <w:sz w:val="20"/>
                <w:lang w:val="es-ES"/>
              </w:rPr>
            </w:pPr>
            <w:r>
              <w:rPr>
                <w:rFonts w:ascii="GHEA Grapalat" w:hAnsi="GHEA Grapalat"/>
                <w:sz w:val="20"/>
                <w:lang w:val="es-ES"/>
              </w:rPr>
              <w:t>5</w:t>
            </w:r>
          </w:p>
        </w:tc>
        <w:tc>
          <w:tcPr>
            <w:tcW w:w="1587" w:type="dxa"/>
            <w:vAlign w:val="center"/>
          </w:tcPr>
          <w:p w:rsidR="009179E8" w:rsidRDefault="009179E8" w:rsidP="00BF1ACC">
            <w:pPr>
              <w:jc w:val="center"/>
              <w:rPr>
                <w:rFonts w:ascii="Calibri" w:hAnsi="Calibri" w:cs="Arial"/>
                <w:sz w:val="22"/>
                <w:szCs w:val="22"/>
              </w:rPr>
            </w:pPr>
            <w:r>
              <w:rPr>
                <w:rFonts w:ascii="Calibri" w:hAnsi="Calibri" w:cs="Arial"/>
                <w:sz w:val="22"/>
                <w:szCs w:val="22"/>
              </w:rPr>
              <w:t>39541170</w:t>
            </w:r>
          </w:p>
          <w:p w:rsidR="009179E8" w:rsidRPr="008A77D5" w:rsidRDefault="009179E8" w:rsidP="00BF1ACC">
            <w:pPr>
              <w:jc w:val="center"/>
            </w:pPr>
          </w:p>
        </w:tc>
        <w:tc>
          <w:tcPr>
            <w:tcW w:w="2751" w:type="dxa"/>
            <w:gridSpan w:val="3"/>
            <w:vAlign w:val="center"/>
          </w:tcPr>
          <w:p w:rsidR="009179E8" w:rsidRPr="0048547E" w:rsidRDefault="009179E8" w:rsidP="00BF1ACC">
            <w:pPr>
              <w:pStyle w:val="BodyTextIndent2"/>
              <w:widowControl w:val="0"/>
              <w:spacing w:after="120" w:line="240" w:lineRule="auto"/>
              <w:ind w:firstLine="0"/>
              <w:jc w:val="center"/>
              <w:rPr>
                <w:rFonts w:ascii="GHEA Grapalat" w:hAnsi="GHEA Grapalat"/>
                <w:lang w:val="en-US"/>
              </w:rPr>
            </w:pPr>
            <w:r w:rsidRPr="00CF559A">
              <w:rPr>
                <w:rFonts w:ascii="GHEA Grapalat" w:hAnsi="GHEA Grapalat"/>
              </w:rPr>
              <w:t>Металл</w:t>
            </w:r>
            <w:r>
              <w:rPr>
                <w:rFonts w:ascii="GHEA Grapalat" w:hAnsi="GHEA Grapalat"/>
                <w:lang w:val="en-US"/>
              </w:rPr>
              <w:t>ический трос</w:t>
            </w:r>
          </w:p>
        </w:tc>
        <w:tc>
          <w:tcPr>
            <w:tcW w:w="78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830"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66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06"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4" w:type="dxa"/>
            <w:gridSpan w:val="2"/>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7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5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857"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2"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92" w:type="dxa"/>
            <w:vAlign w:val="center"/>
          </w:tcPr>
          <w:p w:rsidR="009179E8" w:rsidRDefault="009179E8" w:rsidP="00BF1ACC">
            <w:pPr>
              <w:jc w:val="center"/>
            </w:pPr>
            <w:r w:rsidRPr="00FA4E68">
              <w:rPr>
                <w:rFonts w:ascii="GHEA Grapalat" w:hAnsi="GHEA Grapalat"/>
                <w:sz w:val="20"/>
                <w:lang w:val="pt-BR"/>
              </w:rPr>
              <w:t>... %</w:t>
            </w:r>
          </w:p>
        </w:tc>
        <w:tc>
          <w:tcPr>
            <w:tcW w:w="1147" w:type="dxa"/>
            <w:vAlign w:val="center"/>
          </w:tcPr>
          <w:p w:rsidR="009179E8" w:rsidRDefault="009179E8" w:rsidP="00BF1ACC">
            <w:pPr>
              <w:jc w:val="center"/>
            </w:pPr>
            <w:r w:rsidRPr="00FA4E68">
              <w:rPr>
                <w:rFonts w:ascii="GHEA Grapalat" w:hAnsi="GHEA Grapalat"/>
                <w:sz w:val="20"/>
                <w:lang w:val="pt-BR"/>
              </w:rPr>
              <w:t>... %</w:t>
            </w:r>
          </w:p>
        </w:tc>
      </w:tr>
      <w:tr w:rsidR="009179E8" w:rsidRPr="00B138F3" w:rsidTr="00910BB3">
        <w:trPr>
          <w:cantSplit/>
          <w:trHeight w:val="1134"/>
          <w:jc w:val="center"/>
        </w:trPr>
        <w:tc>
          <w:tcPr>
            <w:tcW w:w="1547" w:type="dxa"/>
          </w:tcPr>
          <w:p w:rsidR="009179E8" w:rsidRDefault="009179E8" w:rsidP="006424AF">
            <w:pPr>
              <w:jc w:val="center"/>
              <w:rPr>
                <w:rFonts w:ascii="GHEA Grapalat" w:hAnsi="GHEA Grapalat"/>
                <w:sz w:val="20"/>
                <w:lang w:val="es-ES"/>
              </w:rPr>
            </w:pPr>
            <w:r>
              <w:rPr>
                <w:rFonts w:ascii="GHEA Grapalat" w:hAnsi="GHEA Grapalat"/>
                <w:sz w:val="20"/>
                <w:lang w:val="es-ES"/>
              </w:rPr>
              <w:t>6</w:t>
            </w:r>
          </w:p>
        </w:tc>
        <w:tc>
          <w:tcPr>
            <w:tcW w:w="1587" w:type="dxa"/>
            <w:vAlign w:val="center"/>
          </w:tcPr>
          <w:p w:rsidR="009179E8" w:rsidRDefault="009179E8" w:rsidP="00BF1ACC">
            <w:pPr>
              <w:jc w:val="center"/>
              <w:rPr>
                <w:rFonts w:ascii="Calibri" w:hAnsi="Calibri" w:cs="Arial"/>
                <w:sz w:val="22"/>
                <w:szCs w:val="22"/>
              </w:rPr>
            </w:pPr>
            <w:r>
              <w:rPr>
                <w:rFonts w:ascii="Calibri" w:hAnsi="Calibri" w:cs="Arial"/>
                <w:sz w:val="22"/>
                <w:szCs w:val="22"/>
              </w:rPr>
              <w:t>34141100</w:t>
            </w:r>
          </w:p>
          <w:p w:rsidR="009179E8" w:rsidRPr="008A77D5" w:rsidRDefault="009179E8" w:rsidP="00BF1ACC">
            <w:pPr>
              <w:jc w:val="center"/>
            </w:pPr>
          </w:p>
        </w:tc>
        <w:tc>
          <w:tcPr>
            <w:tcW w:w="2751" w:type="dxa"/>
            <w:gridSpan w:val="3"/>
            <w:vAlign w:val="center"/>
          </w:tcPr>
          <w:p w:rsidR="009179E8" w:rsidRDefault="009179E8" w:rsidP="00BF1ACC">
            <w:pPr>
              <w:pStyle w:val="BodyTextIndent2"/>
              <w:widowControl w:val="0"/>
              <w:spacing w:after="120" w:line="240" w:lineRule="auto"/>
              <w:ind w:firstLine="0"/>
              <w:jc w:val="center"/>
              <w:rPr>
                <w:rFonts w:ascii="GHEA Grapalat" w:hAnsi="GHEA Grapalat"/>
                <w:lang w:val="en-US"/>
              </w:rPr>
            </w:pPr>
            <w:r>
              <w:rPr>
                <w:rFonts w:ascii="GHEA Grapalat" w:hAnsi="GHEA Grapalat"/>
                <w:lang w:val="en-US"/>
              </w:rPr>
              <w:t>К</w:t>
            </w:r>
            <w:r w:rsidRPr="006A5B1F">
              <w:rPr>
                <w:rFonts w:ascii="GHEA Grapalat" w:hAnsi="GHEA Grapalat"/>
              </w:rPr>
              <w:t>ран</w:t>
            </w:r>
          </w:p>
        </w:tc>
        <w:tc>
          <w:tcPr>
            <w:tcW w:w="78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830"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66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06"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4" w:type="dxa"/>
            <w:gridSpan w:val="2"/>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7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5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857"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2"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92" w:type="dxa"/>
            <w:vAlign w:val="center"/>
          </w:tcPr>
          <w:p w:rsidR="009179E8" w:rsidRDefault="009179E8" w:rsidP="00BF1ACC">
            <w:pPr>
              <w:jc w:val="center"/>
            </w:pPr>
            <w:r w:rsidRPr="00FA4E68">
              <w:rPr>
                <w:rFonts w:ascii="GHEA Grapalat" w:hAnsi="GHEA Grapalat"/>
                <w:sz w:val="20"/>
                <w:lang w:val="pt-BR"/>
              </w:rPr>
              <w:t>... %</w:t>
            </w:r>
          </w:p>
        </w:tc>
        <w:tc>
          <w:tcPr>
            <w:tcW w:w="1147" w:type="dxa"/>
            <w:vAlign w:val="center"/>
          </w:tcPr>
          <w:p w:rsidR="009179E8" w:rsidRDefault="009179E8" w:rsidP="00BF1ACC">
            <w:pPr>
              <w:jc w:val="center"/>
            </w:pPr>
            <w:r w:rsidRPr="00FA4E68">
              <w:rPr>
                <w:rFonts w:ascii="GHEA Grapalat" w:hAnsi="GHEA Grapalat"/>
                <w:sz w:val="20"/>
                <w:lang w:val="pt-BR"/>
              </w:rPr>
              <w:t>... %</w:t>
            </w:r>
          </w:p>
        </w:tc>
      </w:tr>
      <w:tr w:rsidR="009179E8" w:rsidRPr="00B138F3" w:rsidTr="00910BB3">
        <w:trPr>
          <w:cantSplit/>
          <w:trHeight w:val="1134"/>
          <w:jc w:val="center"/>
        </w:trPr>
        <w:tc>
          <w:tcPr>
            <w:tcW w:w="1547" w:type="dxa"/>
          </w:tcPr>
          <w:p w:rsidR="009179E8" w:rsidRDefault="009179E8" w:rsidP="006424AF">
            <w:pPr>
              <w:jc w:val="center"/>
              <w:rPr>
                <w:rFonts w:ascii="GHEA Grapalat" w:hAnsi="GHEA Grapalat"/>
                <w:sz w:val="20"/>
                <w:lang w:val="es-ES"/>
              </w:rPr>
            </w:pPr>
            <w:r>
              <w:rPr>
                <w:rFonts w:ascii="GHEA Grapalat" w:hAnsi="GHEA Grapalat"/>
                <w:sz w:val="20"/>
                <w:lang w:val="es-ES"/>
              </w:rPr>
              <w:t>7</w:t>
            </w:r>
          </w:p>
        </w:tc>
        <w:tc>
          <w:tcPr>
            <w:tcW w:w="1587" w:type="dxa"/>
            <w:vAlign w:val="center"/>
          </w:tcPr>
          <w:p w:rsidR="009179E8" w:rsidRDefault="009179E8" w:rsidP="00BF1ACC">
            <w:pPr>
              <w:jc w:val="center"/>
              <w:rPr>
                <w:rFonts w:ascii="Calibri" w:hAnsi="Calibri" w:cs="Arial"/>
                <w:sz w:val="22"/>
                <w:szCs w:val="22"/>
              </w:rPr>
            </w:pPr>
            <w:r>
              <w:rPr>
                <w:rFonts w:ascii="Calibri" w:hAnsi="Calibri" w:cs="Arial"/>
                <w:sz w:val="22"/>
                <w:szCs w:val="22"/>
              </w:rPr>
              <w:t>42431000</w:t>
            </w:r>
          </w:p>
          <w:p w:rsidR="009179E8" w:rsidRPr="008A77D5" w:rsidRDefault="009179E8" w:rsidP="00BF1ACC">
            <w:pPr>
              <w:jc w:val="center"/>
            </w:pPr>
          </w:p>
        </w:tc>
        <w:tc>
          <w:tcPr>
            <w:tcW w:w="2751" w:type="dxa"/>
            <w:gridSpan w:val="3"/>
            <w:vAlign w:val="center"/>
          </w:tcPr>
          <w:p w:rsidR="009179E8" w:rsidRDefault="009179E8" w:rsidP="00BF1ACC">
            <w:pPr>
              <w:pStyle w:val="BodyTextIndent2"/>
              <w:widowControl w:val="0"/>
              <w:spacing w:after="120" w:line="240" w:lineRule="auto"/>
              <w:ind w:firstLine="0"/>
              <w:jc w:val="center"/>
              <w:rPr>
                <w:rFonts w:ascii="GHEA Grapalat" w:hAnsi="GHEA Grapalat"/>
                <w:lang w:val="en-US"/>
              </w:rPr>
            </w:pPr>
            <w:r>
              <w:rPr>
                <w:rFonts w:ascii="GHEA Grapalat" w:hAnsi="GHEA Grapalat" w:cs="GHEA Grapalat"/>
                <w:lang w:val="en-US"/>
              </w:rPr>
              <w:t>П</w:t>
            </w:r>
            <w:r w:rsidRPr="00AD4ECE">
              <w:rPr>
                <w:rFonts w:ascii="GHEA Grapalat" w:hAnsi="GHEA Grapalat" w:cs="GHEA Grapalat"/>
              </w:rPr>
              <w:t>одъемник</w:t>
            </w:r>
          </w:p>
        </w:tc>
        <w:tc>
          <w:tcPr>
            <w:tcW w:w="78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830"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lang w:val="pt-BR"/>
              </w:rPr>
            </w:pPr>
            <w:r w:rsidRPr="00AE2768">
              <w:rPr>
                <w:rFonts w:ascii="GHEA Grapalat" w:hAnsi="GHEA Grapalat"/>
                <w:sz w:val="20"/>
                <w:lang w:val="pt-BR"/>
              </w:rPr>
              <w:t>... %</w:t>
            </w:r>
          </w:p>
        </w:tc>
        <w:tc>
          <w:tcPr>
            <w:tcW w:w="66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06"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04" w:type="dxa"/>
            <w:gridSpan w:val="2"/>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78"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654"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857"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1"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82" w:type="dxa"/>
          </w:tcPr>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sz w:val="20"/>
                <w:lang w:val="pt-BR"/>
              </w:rPr>
            </w:pPr>
          </w:p>
          <w:p w:rsidR="009179E8" w:rsidRPr="00AE2768" w:rsidRDefault="009179E8" w:rsidP="00BF1ACC">
            <w:pPr>
              <w:jc w:val="center"/>
              <w:rPr>
                <w:rFonts w:ascii="GHEA Grapalat" w:hAnsi="GHEA Grapalat" w:cs="Arial"/>
                <w:sz w:val="18"/>
                <w:szCs w:val="18"/>
                <w:lang w:val="pt-BR"/>
              </w:rPr>
            </w:pPr>
            <w:r w:rsidRPr="00AE2768">
              <w:rPr>
                <w:rFonts w:ascii="GHEA Grapalat" w:hAnsi="GHEA Grapalat"/>
                <w:sz w:val="20"/>
                <w:lang w:val="pt-BR"/>
              </w:rPr>
              <w:t>... %</w:t>
            </w:r>
          </w:p>
        </w:tc>
        <w:tc>
          <w:tcPr>
            <w:tcW w:w="792" w:type="dxa"/>
            <w:vAlign w:val="center"/>
          </w:tcPr>
          <w:p w:rsidR="009179E8" w:rsidRDefault="009179E8" w:rsidP="00BF1ACC">
            <w:pPr>
              <w:jc w:val="center"/>
            </w:pPr>
            <w:r w:rsidRPr="00FA4E68">
              <w:rPr>
                <w:rFonts w:ascii="GHEA Grapalat" w:hAnsi="GHEA Grapalat"/>
                <w:sz w:val="20"/>
                <w:lang w:val="pt-BR"/>
              </w:rPr>
              <w:t>... %</w:t>
            </w:r>
          </w:p>
        </w:tc>
        <w:tc>
          <w:tcPr>
            <w:tcW w:w="1147" w:type="dxa"/>
            <w:vAlign w:val="center"/>
          </w:tcPr>
          <w:p w:rsidR="009179E8" w:rsidRDefault="009179E8" w:rsidP="00BF1ACC">
            <w:pPr>
              <w:jc w:val="center"/>
            </w:pPr>
            <w:r w:rsidRPr="00FA4E68">
              <w:rPr>
                <w:rFonts w:ascii="GHEA Grapalat" w:hAnsi="GHEA Grapalat"/>
                <w:sz w:val="20"/>
                <w:lang w:val="pt-BR"/>
              </w:rPr>
              <w:t>... %</w:t>
            </w:r>
          </w:p>
        </w:tc>
      </w:tr>
      <w:tr w:rsidR="009179E8" w:rsidRPr="00B138F3" w:rsidTr="008F1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8"/>
          <w:wAfter w:w="6130" w:type="dxa"/>
          <w:jc w:val="center"/>
        </w:trPr>
        <w:tc>
          <w:tcPr>
            <w:tcW w:w="4536" w:type="dxa"/>
            <w:gridSpan w:val="3"/>
          </w:tcPr>
          <w:p w:rsidR="009179E8" w:rsidRPr="00B138F3" w:rsidRDefault="009179E8"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9179E8" w:rsidRPr="00B138F3" w:rsidRDefault="009179E8" w:rsidP="00B46D58">
            <w:pPr>
              <w:widowControl w:val="0"/>
              <w:jc w:val="center"/>
              <w:rPr>
                <w:rFonts w:ascii="GHEA Grapalat" w:hAnsi="GHEA Grapalat"/>
                <w:lang w:val="en-US"/>
              </w:rPr>
            </w:pPr>
            <w:r w:rsidRPr="00B138F3">
              <w:rPr>
                <w:rFonts w:ascii="GHEA Grapalat" w:hAnsi="GHEA Grapalat"/>
                <w:lang w:val="en-US"/>
              </w:rPr>
              <w:t>______________________</w:t>
            </w:r>
          </w:p>
          <w:p w:rsidR="009179E8" w:rsidRPr="00B138F3" w:rsidRDefault="009179E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179E8" w:rsidRPr="00B138F3" w:rsidRDefault="009179E8"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9179E8" w:rsidRPr="00B138F3" w:rsidRDefault="009179E8" w:rsidP="00B46D58">
            <w:pPr>
              <w:widowControl w:val="0"/>
              <w:spacing w:after="160"/>
              <w:jc w:val="center"/>
              <w:rPr>
                <w:rFonts w:ascii="GHEA Grapalat" w:hAnsi="GHEA Grapalat"/>
              </w:rPr>
            </w:pPr>
          </w:p>
        </w:tc>
        <w:tc>
          <w:tcPr>
            <w:tcW w:w="4343" w:type="dxa"/>
            <w:gridSpan w:val="7"/>
          </w:tcPr>
          <w:p w:rsidR="009179E8" w:rsidRPr="00B138F3" w:rsidRDefault="009179E8" w:rsidP="00B46D58">
            <w:pPr>
              <w:widowControl w:val="0"/>
              <w:spacing w:after="160"/>
              <w:jc w:val="center"/>
              <w:rPr>
                <w:rFonts w:ascii="GHEA Grapalat" w:hAnsi="GHEA Grapalat" w:cs="Sylfaen"/>
                <w:b/>
                <w:bCs/>
              </w:rPr>
            </w:pPr>
            <w:r w:rsidRPr="00B138F3">
              <w:rPr>
                <w:rFonts w:ascii="GHEA Grapalat" w:hAnsi="GHEA Grapalat"/>
                <w:b/>
              </w:rPr>
              <w:t>ПРОДАВЕЦ</w:t>
            </w:r>
          </w:p>
          <w:p w:rsidR="009179E8" w:rsidRPr="00B138F3" w:rsidRDefault="009179E8" w:rsidP="00B46D58">
            <w:pPr>
              <w:widowControl w:val="0"/>
              <w:jc w:val="center"/>
              <w:rPr>
                <w:rFonts w:ascii="GHEA Grapalat" w:hAnsi="GHEA Grapalat"/>
                <w:lang w:val="en-US"/>
              </w:rPr>
            </w:pPr>
            <w:r w:rsidRPr="00B138F3">
              <w:rPr>
                <w:rFonts w:ascii="GHEA Grapalat" w:hAnsi="GHEA Grapalat"/>
                <w:lang w:val="en-US"/>
              </w:rPr>
              <w:t>______________________</w:t>
            </w:r>
          </w:p>
          <w:p w:rsidR="009179E8" w:rsidRPr="00B138F3" w:rsidRDefault="009179E8"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9179E8" w:rsidRPr="00B138F3" w:rsidRDefault="009179E8"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95267">
          <w:footnotePr>
            <w:pos w:val="beneathText"/>
          </w:footnotePr>
          <w:pgSz w:w="16838" w:h="11906" w:orient="landscape" w:code="9"/>
          <w:pgMar w:top="900"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406" w:rsidRDefault="00371406">
      <w:r>
        <w:separator/>
      </w:r>
    </w:p>
  </w:endnote>
  <w:endnote w:type="continuationSeparator" w:id="0">
    <w:p w:rsidR="00371406" w:rsidRDefault="003714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00195F" w:rsidRPr="00C861E9" w:rsidRDefault="004615CC">
        <w:pPr>
          <w:pStyle w:val="Footer"/>
          <w:jc w:val="center"/>
          <w:rPr>
            <w:rFonts w:ascii="GHEA Grapalat" w:hAnsi="GHEA Grapalat"/>
            <w:sz w:val="24"/>
            <w:szCs w:val="24"/>
          </w:rPr>
        </w:pPr>
        <w:r w:rsidRPr="00C861E9">
          <w:rPr>
            <w:rFonts w:ascii="GHEA Grapalat" w:hAnsi="GHEA Grapalat"/>
            <w:sz w:val="24"/>
            <w:szCs w:val="24"/>
          </w:rPr>
          <w:fldChar w:fldCharType="begin"/>
        </w:r>
        <w:r w:rsidR="0000195F"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F5A2B">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406" w:rsidRDefault="00371406">
      <w:r>
        <w:separator/>
      </w:r>
    </w:p>
  </w:footnote>
  <w:footnote w:type="continuationSeparator" w:id="0">
    <w:p w:rsidR="00371406" w:rsidRDefault="00371406">
      <w:r>
        <w:continuationSeparator/>
      </w:r>
    </w:p>
  </w:footnote>
  <w:footnote w:id="1">
    <w:p w:rsidR="0000195F" w:rsidRPr="00541313" w:rsidRDefault="0000195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00195F" w:rsidRDefault="0000195F"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00195F" w:rsidRDefault="0000195F"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p w:rsidR="0000195F" w:rsidRDefault="0000195F"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00195F" w:rsidRPr="00D3436F" w:rsidRDefault="0000195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00195F" w:rsidRPr="008842CE" w:rsidRDefault="0000195F" w:rsidP="001831C4">
      <w:pPr>
        <w:pStyle w:val="FootnoteText"/>
        <w:widowControl w:val="0"/>
        <w:jc w:val="both"/>
        <w:rPr>
          <w:rFonts w:ascii="GHEA Grapalat" w:hAnsi="GHEA Grapalat"/>
          <w:lang w:val="af-ZA"/>
        </w:rPr>
      </w:pPr>
    </w:p>
    <w:p w:rsidR="0000195F" w:rsidRPr="008842CE" w:rsidRDefault="0000195F" w:rsidP="008842CE">
      <w:pPr>
        <w:pStyle w:val="FootnoteText"/>
        <w:widowControl w:val="0"/>
        <w:jc w:val="both"/>
        <w:rPr>
          <w:rFonts w:ascii="GHEA Grapalat" w:hAnsi="GHEA Grapalat"/>
          <w:lang w:val="af-ZA"/>
        </w:rPr>
      </w:pPr>
    </w:p>
  </w:footnote>
  <w:footnote w:id="2">
    <w:p w:rsidR="0000195F" w:rsidRPr="00CD6B60" w:rsidRDefault="0000195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00195F" w:rsidRPr="00CD6B60" w:rsidRDefault="000019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w:t>
      </w:r>
      <w:r>
        <w:rPr>
          <w:rFonts w:ascii="GHEA Grapalat" w:hAnsi="GHEA Grapalat"/>
          <w:i/>
          <w:sz w:val="20"/>
          <w:szCs w:val="20"/>
        </w:rPr>
        <w:t xml:space="preserve">12:00 </w:t>
      </w:r>
      <w:r w:rsidRPr="00CD6B60">
        <w:rPr>
          <w:rFonts w:ascii="GHEA Grapalat" w:hAnsi="GHEA Grapalat"/>
          <w:i/>
          <w:sz w:val="20"/>
          <w:szCs w:val="20"/>
        </w:rPr>
        <w:t>(</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00195F" w:rsidRPr="00CD6B60" w:rsidRDefault="0000195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00195F" w:rsidRPr="00CD6B60" w:rsidRDefault="0000195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00195F" w:rsidRDefault="0000195F"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00195F" w:rsidRDefault="0000195F"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00195F" w:rsidRPr="009E2596" w:rsidRDefault="0000195F"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ры не превышает 10 млн. драмов РА</w:t>
      </w:r>
    </w:p>
  </w:footnote>
  <w:footnote w:id="4">
    <w:p w:rsidR="0000195F" w:rsidRPr="0049623A" w:rsidDel="00932115" w:rsidRDefault="0000195F" w:rsidP="00AF1F59">
      <w:pPr>
        <w:pStyle w:val="FootnoteText"/>
        <w:jc w:val="both"/>
        <w:rPr>
          <w:del w:id="0" w:author="Inesa Kocharyan" w:date="2019-10-29T12:18:00Z"/>
        </w:rPr>
      </w:pPr>
      <w:r>
        <w:rPr>
          <w:rStyle w:val="FootnoteReference"/>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00195F" w:rsidRPr="00D3436F" w:rsidRDefault="0000195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00195F" w:rsidRPr="000811C1" w:rsidRDefault="0000195F">
      <w:pPr>
        <w:pStyle w:val="FootnoteText"/>
        <w:rPr>
          <w:rFonts w:asciiTheme="minorHAnsi" w:hAnsiTheme="minorHAnsi"/>
        </w:rPr>
      </w:pPr>
    </w:p>
  </w:footnote>
  <w:footnote w:id="6">
    <w:p w:rsidR="0000195F" w:rsidRPr="002C2499" w:rsidRDefault="0000195F"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00195F" w:rsidRPr="000811C1" w:rsidRDefault="0000195F">
      <w:pPr>
        <w:pStyle w:val="FootnoteText"/>
        <w:rPr>
          <w:rFonts w:asciiTheme="minorHAnsi" w:hAnsiTheme="minorHAnsi"/>
        </w:rPr>
      </w:pPr>
    </w:p>
  </w:footnote>
  <w:footnote w:id="7">
    <w:p w:rsidR="0000195F" w:rsidRPr="008842CE" w:rsidRDefault="0000195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00195F" w:rsidRPr="000811C1" w:rsidRDefault="0000195F">
      <w:pPr>
        <w:pStyle w:val="FootnoteText"/>
        <w:rPr>
          <w:lang w:val="af-ZA"/>
        </w:rPr>
      </w:pPr>
    </w:p>
  </w:footnote>
  <w:footnote w:id="8">
    <w:p w:rsidR="0000195F" w:rsidRPr="0092041F" w:rsidRDefault="0000195F" w:rsidP="00C67FAB">
      <w:pPr>
        <w:pStyle w:val="FootnoteText"/>
        <w:jc w:val="both"/>
        <w:rPr>
          <w:rFonts w:ascii="GHEA Grapalat" w:hAnsi="GHEA Grapalat"/>
          <w:i/>
        </w:rPr>
      </w:pPr>
      <w:r w:rsidRPr="00C67FAB">
        <w:rPr>
          <w:rStyle w:val="FootnoteReference"/>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00195F" w:rsidRPr="00511966" w:rsidRDefault="0000195F" w:rsidP="00C67FAB">
      <w:pPr>
        <w:pStyle w:val="FootnoteText"/>
        <w:jc w:val="both"/>
        <w:rPr>
          <w:rFonts w:ascii="GHEA Grapalat" w:hAnsi="GHEA Grapalat"/>
          <w:i/>
        </w:rPr>
      </w:pPr>
      <w:r w:rsidRPr="00C67FAB">
        <w:rPr>
          <w:rStyle w:val="FootnoteReference"/>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00195F" w:rsidRPr="00A31673" w:rsidRDefault="0000195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00195F" w:rsidRPr="00DE7706" w:rsidRDefault="0000195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00195F" w:rsidRDefault="0000195F"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00195F" w:rsidRDefault="0000195F" w:rsidP="006B3E56">
      <w:pPr>
        <w:pStyle w:val="FootnoteText"/>
        <w:rPr>
          <w:rFonts w:asciiTheme="minorHAnsi" w:hAnsiTheme="minorHAnsi"/>
          <w:lang w:val="af-ZA"/>
        </w:rPr>
      </w:pPr>
    </w:p>
  </w:footnote>
  <w:footnote w:id="13">
    <w:p w:rsidR="0000195F" w:rsidRPr="00D3436F" w:rsidRDefault="0000195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00195F" w:rsidRPr="00D3436F" w:rsidRDefault="0000195F">
      <w:pPr>
        <w:pStyle w:val="FootnoteText"/>
        <w:rPr>
          <w:lang w:val="es-ES"/>
        </w:rPr>
      </w:pPr>
    </w:p>
  </w:footnote>
  <w:footnote w:id="14">
    <w:p w:rsidR="0000195F" w:rsidRPr="008842CE" w:rsidRDefault="0000195F" w:rsidP="003D2FE2">
      <w:pPr>
        <w:pStyle w:val="FootnoteText"/>
        <w:jc w:val="both"/>
      </w:pPr>
    </w:p>
  </w:footnote>
  <w:footnote w:id="15">
    <w:p w:rsidR="0000195F" w:rsidRPr="008842CE" w:rsidRDefault="0000195F" w:rsidP="000A214C">
      <w:pPr>
        <w:pStyle w:val="FootnoteText"/>
        <w:jc w:val="both"/>
      </w:pPr>
    </w:p>
  </w:footnote>
  <w:footnote w:id="16">
    <w:p w:rsidR="0000195F" w:rsidRPr="00D3436F" w:rsidRDefault="0000195F"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7">
    <w:p w:rsidR="0000195F" w:rsidRPr="008842CE" w:rsidRDefault="0000195F"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00195F" w:rsidRPr="00D3436F" w:rsidRDefault="0000195F">
      <w:pPr>
        <w:pStyle w:val="FootnoteText"/>
        <w:rPr>
          <w:lang w:val="hy-AM"/>
        </w:rPr>
      </w:pPr>
    </w:p>
  </w:footnote>
  <w:footnote w:id="18">
    <w:p w:rsidR="0000195F" w:rsidRPr="008842CE" w:rsidRDefault="0000195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00195F" w:rsidRPr="00E85250" w:rsidRDefault="0000195F" w:rsidP="00D90640">
      <w:pPr>
        <w:widowControl w:val="0"/>
        <w:spacing w:after="160" w:line="360" w:lineRule="auto"/>
        <w:ind w:firstLine="709"/>
        <w:jc w:val="both"/>
        <w:rPr>
          <w:rFonts w:ascii="GHEA Grapalat" w:hAnsi="GHEA Grapalat"/>
          <w:lang w:val="hy-AM"/>
        </w:rPr>
      </w:pPr>
    </w:p>
    <w:p w:rsidR="0000195F" w:rsidRPr="00D3436F" w:rsidRDefault="0000195F">
      <w:pPr>
        <w:pStyle w:val="FootnoteText"/>
        <w:rPr>
          <w:lang w:val="hy-AM"/>
        </w:rPr>
      </w:pPr>
    </w:p>
  </w:footnote>
  <w:footnote w:id="19">
    <w:p w:rsidR="0000195F" w:rsidRPr="00402BC3" w:rsidRDefault="0000195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00195F" w:rsidRPr="00552088" w:rsidRDefault="0000195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00195F" w:rsidRPr="00D3436F" w:rsidRDefault="0000195F">
      <w:pPr>
        <w:pStyle w:val="FootnoteText"/>
        <w:rPr>
          <w:lang w:val="hy-AM"/>
        </w:rPr>
      </w:pPr>
    </w:p>
  </w:footnote>
  <w:footnote w:id="20">
    <w:p w:rsidR="0000195F" w:rsidRPr="008842CE" w:rsidRDefault="0000195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00195F" w:rsidRPr="00D3436F" w:rsidRDefault="0000195F">
      <w:pPr>
        <w:pStyle w:val="FootnoteText"/>
        <w:rPr>
          <w:lang w:val="hy-AM"/>
        </w:rPr>
      </w:pPr>
    </w:p>
  </w:footnote>
  <w:footnote w:id="21">
    <w:p w:rsidR="0000195F" w:rsidRPr="00D3436F" w:rsidRDefault="0000195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00195F" w:rsidRPr="008842CE" w:rsidRDefault="0000195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0195F" w:rsidRPr="00D3436F" w:rsidRDefault="0000195F">
      <w:pPr>
        <w:pStyle w:val="FootnoteText"/>
        <w:rPr>
          <w:lang w:val="hy-AM"/>
        </w:rPr>
      </w:pPr>
    </w:p>
  </w:footnote>
  <w:footnote w:id="23">
    <w:p w:rsidR="0000195F" w:rsidRPr="008842CE" w:rsidRDefault="0000195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00195F" w:rsidRPr="008842CE" w:rsidRDefault="0000195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00195F" w:rsidRPr="00D3436F" w:rsidRDefault="0000195F">
      <w:pPr>
        <w:pStyle w:val="FootnoteText"/>
        <w:rPr>
          <w:lang w:val="hy-AM"/>
        </w:rPr>
      </w:pPr>
    </w:p>
  </w:footnote>
  <w:footnote w:id="24">
    <w:p w:rsidR="0000195F" w:rsidRPr="00E861BF" w:rsidRDefault="0000195F" w:rsidP="008842CE">
      <w:pPr>
        <w:pStyle w:val="FootnoteText"/>
        <w:widowControl w:val="0"/>
        <w:jc w:val="both"/>
        <w:rPr>
          <w:rFonts w:ascii="GHEA Grapalat" w:hAnsi="GHEA Grapalat"/>
          <w:i/>
        </w:rPr>
      </w:pPr>
    </w:p>
  </w:footnote>
  <w:footnote w:id="25">
    <w:p w:rsidR="0000195F" w:rsidRPr="00E861BF" w:rsidRDefault="0000195F" w:rsidP="00B64ECA">
      <w:pPr>
        <w:pStyle w:val="FootnoteText"/>
        <w:widowControl w:val="0"/>
        <w:jc w:val="both"/>
        <w:rPr>
          <w:rFonts w:ascii="GHEA Grapalat" w:hAnsi="GHEA Grapalat"/>
          <w:i/>
        </w:rPr>
      </w:pPr>
    </w:p>
  </w:footnote>
  <w:footnote w:id="26">
    <w:p w:rsidR="0000195F" w:rsidRPr="00F279C1" w:rsidRDefault="0000195F" w:rsidP="008842CE">
      <w:pPr>
        <w:pStyle w:val="FootnoteText"/>
        <w:widowControl w:val="0"/>
        <w:jc w:val="both"/>
        <w:rPr>
          <w:rFonts w:ascii="GHEA Grapalat" w:hAnsi="GHEA Grapalat"/>
          <w:i/>
          <w:color w:val="FF0000"/>
        </w:rPr>
      </w:pPr>
    </w:p>
  </w:footnote>
  <w:footnote w:id="27">
    <w:p w:rsidR="0000195F" w:rsidRPr="00C5429B" w:rsidRDefault="0000195F" w:rsidP="008842CE">
      <w:pPr>
        <w:pStyle w:val="FootnoteText"/>
        <w:widowControl w:val="0"/>
        <w:jc w:val="both"/>
        <w:rPr>
          <w:color w:val="FF0000"/>
          <w:lang w:val="en-US"/>
        </w:rPr>
      </w:pPr>
    </w:p>
  </w:footnote>
  <w:footnote w:id="28">
    <w:p w:rsidR="0000195F" w:rsidRPr="00C5429B" w:rsidRDefault="0000195F" w:rsidP="008842CE">
      <w:pPr>
        <w:widowControl w:val="0"/>
        <w:jc w:val="both"/>
        <w:rPr>
          <w:rFonts w:ascii="GHEA Grapalat" w:hAnsi="GHEA Grapalat"/>
          <w:i/>
          <w:sz w:val="20"/>
          <w:szCs w:val="20"/>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195F"/>
    <w:rsid w:val="00002C23"/>
    <w:rsid w:val="000031E3"/>
    <w:rsid w:val="000033BC"/>
    <w:rsid w:val="00003DF0"/>
    <w:rsid w:val="000058CF"/>
    <w:rsid w:val="00005D30"/>
    <w:rsid w:val="0000622A"/>
    <w:rsid w:val="000076A1"/>
    <w:rsid w:val="0000776B"/>
    <w:rsid w:val="00010ECA"/>
    <w:rsid w:val="00011CB9"/>
    <w:rsid w:val="00012347"/>
    <w:rsid w:val="00012424"/>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11"/>
    <w:rsid w:val="000316DF"/>
    <w:rsid w:val="00032D7E"/>
    <w:rsid w:val="000330A3"/>
    <w:rsid w:val="00033946"/>
    <w:rsid w:val="00033B20"/>
    <w:rsid w:val="00034CED"/>
    <w:rsid w:val="00037DDE"/>
    <w:rsid w:val="00040078"/>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002"/>
    <w:rsid w:val="00085931"/>
    <w:rsid w:val="000878DB"/>
    <w:rsid w:val="00087A30"/>
    <w:rsid w:val="00090699"/>
    <w:rsid w:val="000911CA"/>
    <w:rsid w:val="000913E1"/>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5FDE"/>
    <w:rsid w:val="000A6B75"/>
    <w:rsid w:val="000A72AD"/>
    <w:rsid w:val="000A7528"/>
    <w:rsid w:val="000B033F"/>
    <w:rsid w:val="000B08EF"/>
    <w:rsid w:val="000B0B17"/>
    <w:rsid w:val="000B259E"/>
    <w:rsid w:val="000B25BF"/>
    <w:rsid w:val="000B269D"/>
    <w:rsid w:val="000B2CFA"/>
    <w:rsid w:val="000B33B2"/>
    <w:rsid w:val="000B3864"/>
    <w:rsid w:val="000B6A70"/>
    <w:rsid w:val="000B700B"/>
    <w:rsid w:val="000B751B"/>
    <w:rsid w:val="000B7641"/>
    <w:rsid w:val="000B7C54"/>
    <w:rsid w:val="000C062F"/>
    <w:rsid w:val="000C0A9D"/>
    <w:rsid w:val="000C165F"/>
    <w:rsid w:val="000C1C01"/>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3C26"/>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778"/>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6632"/>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E93"/>
    <w:rsid w:val="001C3F6C"/>
    <w:rsid w:val="001C6688"/>
    <w:rsid w:val="001C7601"/>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A2B"/>
    <w:rsid w:val="001F5FDE"/>
    <w:rsid w:val="001F6578"/>
    <w:rsid w:val="001F710C"/>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15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01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673"/>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531"/>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0EBE"/>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87C78"/>
    <w:rsid w:val="00291919"/>
    <w:rsid w:val="00291EFF"/>
    <w:rsid w:val="002926D4"/>
    <w:rsid w:val="00293A25"/>
    <w:rsid w:val="00293A76"/>
    <w:rsid w:val="002941F2"/>
    <w:rsid w:val="00294BD5"/>
    <w:rsid w:val="00294F67"/>
    <w:rsid w:val="00294FFF"/>
    <w:rsid w:val="0029515A"/>
    <w:rsid w:val="00296C5F"/>
    <w:rsid w:val="002A058F"/>
    <w:rsid w:val="002A0700"/>
    <w:rsid w:val="002A0C06"/>
    <w:rsid w:val="002A0F45"/>
    <w:rsid w:val="002A10B2"/>
    <w:rsid w:val="002A1FAC"/>
    <w:rsid w:val="002A2F79"/>
    <w:rsid w:val="002A3785"/>
    <w:rsid w:val="002A3FC1"/>
    <w:rsid w:val="002A464D"/>
    <w:rsid w:val="002A4BE0"/>
    <w:rsid w:val="002A560E"/>
    <w:rsid w:val="002A665D"/>
    <w:rsid w:val="002A6CE6"/>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15D1"/>
    <w:rsid w:val="002E201B"/>
    <w:rsid w:val="002E3165"/>
    <w:rsid w:val="002E4305"/>
    <w:rsid w:val="002E4A93"/>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179D"/>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697C"/>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406"/>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6A4"/>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3B6"/>
    <w:rsid w:val="003A2BE0"/>
    <w:rsid w:val="003A2D11"/>
    <w:rsid w:val="003A2D64"/>
    <w:rsid w:val="003A39AC"/>
    <w:rsid w:val="003A4FFB"/>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3FF"/>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985"/>
    <w:rsid w:val="003F1EEA"/>
    <w:rsid w:val="003F208A"/>
    <w:rsid w:val="003F25AE"/>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5E39"/>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831"/>
    <w:rsid w:val="00460CA5"/>
    <w:rsid w:val="004615CC"/>
    <w:rsid w:val="0046186C"/>
    <w:rsid w:val="0046188C"/>
    <w:rsid w:val="004621D9"/>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B86"/>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47E"/>
    <w:rsid w:val="004859E2"/>
    <w:rsid w:val="004862B6"/>
    <w:rsid w:val="00486B55"/>
    <w:rsid w:val="00487402"/>
    <w:rsid w:val="004874EC"/>
    <w:rsid w:val="00490743"/>
    <w:rsid w:val="004929E4"/>
    <w:rsid w:val="0049374F"/>
    <w:rsid w:val="00493AF9"/>
    <w:rsid w:val="00493CC7"/>
    <w:rsid w:val="0049623A"/>
    <w:rsid w:val="0049655D"/>
    <w:rsid w:val="00496CB6"/>
    <w:rsid w:val="004974D8"/>
    <w:rsid w:val="004A0302"/>
    <w:rsid w:val="004A0321"/>
    <w:rsid w:val="004A1734"/>
    <w:rsid w:val="004A1C5D"/>
    <w:rsid w:val="004A3051"/>
    <w:rsid w:val="004A51CE"/>
    <w:rsid w:val="004A6204"/>
    <w:rsid w:val="004A6488"/>
    <w:rsid w:val="004A712A"/>
    <w:rsid w:val="004A7722"/>
    <w:rsid w:val="004A798D"/>
    <w:rsid w:val="004B2363"/>
    <w:rsid w:val="004B2714"/>
    <w:rsid w:val="004B28E1"/>
    <w:rsid w:val="004B2F56"/>
    <w:rsid w:val="004B383E"/>
    <w:rsid w:val="004B3D53"/>
    <w:rsid w:val="004B4580"/>
    <w:rsid w:val="004B4B72"/>
    <w:rsid w:val="004B5522"/>
    <w:rsid w:val="004B60F5"/>
    <w:rsid w:val="004B61C2"/>
    <w:rsid w:val="004B6A49"/>
    <w:rsid w:val="004B6D52"/>
    <w:rsid w:val="004B7B69"/>
    <w:rsid w:val="004C17D2"/>
    <w:rsid w:val="004C1D9B"/>
    <w:rsid w:val="004C217A"/>
    <w:rsid w:val="004C2D6F"/>
    <w:rsid w:val="004C3803"/>
    <w:rsid w:val="004C3E56"/>
    <w:rsid w:val="004C5CF3"/>
    <w:rsid w:val="004C78E7"/>
    <w:rsid w:val="004D0281"/>
    <w:rsid w:val="004D0AE2"/>
    <w:rsid w:val="004D0EA7"/>
    <w:rsid w:val="004D1C32"/>
    <w:rsid w:val="004D1E87"/>
    <w:rsid w:val="004D21E9"/>
    <w:rsid w:val="004D2727"/>
    <w:rsid w:val="004D28BA"/>
    <w:rsid w:val="004D2B0B"/>
    <w:rsid w:val="004D2B4B"/>
    <w:rsid w:val="004D5671"/>
    <w:rsid w:val="004D5FF6"/>
    <w:rsid w:val="004D6003"/>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CCE"/>
    <w:rsid w:val="004E442C"/>
    <w:rsid w:val="004E54F5"/>
    <w:rsid w:val="004E5843"/>
    <w:rsid w:val="004E6686"/>
    <w:rsid w:val="004E6A12"/>
    <w:rsid w:val="004E6E9A"/>
    <w:rsid w:val="004F0CAA"/>
    <w:rsid w:val="004F2130"/>
    <w:rsid w:val="004F2639"/>
    <w:rsid w:val="004F2E2A"/>
    <w:rsid w:val="004F30DA"/>
    <w:rsid w:val="004F3B83"/>
    <w:rsid w:val="004F3C4E"/>
    <w:rsid w:val="004F4D14"/>
    <w:rsid w:val="004F5190"/>
    <w:rsid w:val="004F5518"/>
    <w:rsid w:val="004F5616"/>
    <w:rsid w:val="004F5988"/>
    <w:rsid w:val="004F709A"/>
    <w:rsid w:val="004F78B4"/>
    <w:rsid w:val="004F78EF"/>
    <w:rsid w:val="004F7933"/>
    <w:rsid w:val="004F7E83"/>
    <w:rsid w:val="00501516"/>
    <w:rsid w:val="0050161D"/>
    <w:rsid w:val="005020A2"/>
    <w:rsid w:val="00502397"/>
    <w:rsid w:val="005024D2"/>
    <w:rsid w:val="005030D5"/>
    <w:rsid w:val="00503288"/>
    <w:rsid w:val="00503BFB"/>
    <w:rsid w:val="00504133"/>
    <w:rsid w:val="0050550F"/>
    <w:rsid w:val="005066AC"/>
    <w:rsid w:val="00506832"/>
    <w:rsid w:val="005075CF"/>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8A"/>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16B"/>
    <w:rsid w:val="005308A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0694"/>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6E0A"/>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267"/>
    <w:rsid w:val="005953F4"/>
    <w:rsid w:val="005960B4"/>
    <w:rsid w:val="0059636E"/>
    <w:rsid w:val="005A0FB3"/>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2FB"/>
    <w:rsid w:val="005D00A5"/>
    <w:rsid w:val="005D00D6"/>
    <w:rsid w:val="005D0468"/>
    <w:rsid w:val="005D07B2"/>
    <w:rsid w:val="005D0BF1"/>
    <w:rsid w:val="005D0D93"/>
    <w:rsid w:val="005D1171"/>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B36"/>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5D95"/>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4AF"/>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4E2E"/>
    <w:rsid w:val="006953B6"/>
    <w:rsid w:val="006959F0"/>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5B1F"/>
    <w:rsid w:val="006A6D19"/>
    <w:rsid w:val="006B0116"/>
    <w:rsid w:val="006B0566"/>
    <w:rsid w:val="006B2F02"/>
    <w:rsid w:val="006B308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6A68"/>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5BD"/>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3F0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E98"/>
    <w:rsid w:val="00873FE9"/>
    <w:rsid w:val="008743F2"/>
    <w:rsid w:val="00874EE2"/>
    <w:rsid w:val="00875F09"/>
    <w:rsid w:val="008769B4"/>
    <w:rsid w:val="00876D7D"/>
    <w:rsid w:val="008777E0"/>
    <w:rsid w:val="00877B26"/>
    <w:rsid w:val="0088001E"/>
    <w:rsid w:val="00880500"/>
    <w:rsid w:val="00881C05"/>
    <w:rsid w:val="00881C22"/>
    <w:rsid w:val="0088384C"/>
    <w:rsid w:val="008841ED"/>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70E"/>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87F"/>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2BF"/>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D58"/>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9E8"/>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17F"/>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2C3"/>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0CB5"/>
    <w:rsid w:val="00A31442"/>
    <w:rsid w:val="00A31673"/>
    <w:rsid w:val="00A31DCA"/>
    <w:rsid w:val="00A31F51"/>
    <w:rsid w:val="00A32D42"/>
    <w:rsid w:val="00A33444"/>
    <w:rsid w:val="00A34587"/>
    <w:rsid w:val="00A34DFE"/>
    <w:rsid w:val="00A35FB1"/>
    <w:rsid w:val="00A36591"/>
    <w:rsid w:val="00A37070"/>
    <w:rsid w:val="00A37393"/>
    <w:rsid w:val="00A4028C"/>
    <w:rsid w:val="00A40446"/>
    <w:rsid w:val="00A412F1"/>
    <w:rsid w:val="00A417D1"/>
    <w:rsid w:val="00A42E71"/>
    <w:rsid w:val="00A43166"/>
    <w:rsid w:val="00A43342"/>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609"/>
    <w:rsid w:val="00A60D60"/>
    <w:rsid w:val="00A61746"/>
    <w:rsid w:val="00A619F2"/>
    <w:rsid w:val="00A62933"/>
    <w:rsid w:val="00A63445"/>
    <w:rsid w:val="00A63D83"/>
    <w:rsid w:val="00A63EB8"/>
    <w:rsid w:val="00A64339"/>
    <w:rsid w:val="00A65307"/>
    <w:rsid w:val="00A65C38"/>
    <w:rsid w:val="00A6609C"/>
    <w:rsid w:val="00A660E4"/>
    <w:rsid w:val="00A66108"/>
    <w:rsid w:val="00A66431"/>
    <w:rsid w:val="00A6756D"/>
    <w:rsid w:val="00A677CD"/>
    <w:rsid w:val="00A67EAC"/>
    <w:rsid w:val="00A70355"/>
    <w:rsid w:val="00A70E4C"/>
    <w:rsid w:val="00A7178B"/>
    <w:rsid w:val="00A71BBC"/>
    <w:rsid w:val="00A71EA9"/>
    <w:rsid w:val="00A731B5"/>
    <w:rsid w:val="00A73644"/>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88C"/>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ECE"/>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45B"/>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409"/>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692"/>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3F4B"/>
    <w:rsid w:val="00B941D0"/>
    <w:rsid w:val="00B95FE0"/>
    <w:rsid w:val="00B96B73"/>
    <w:rsid w:val="00B975FA"/>
    <w:rsid w:val="00B9778A"/>
    <w:rsid w:val="00B9796D"/>
    <w:rsid w:val="00BA17C2"/>
    <w:rsid w:val="00BA2853"/>
    <w:rsid w:val="00BA3554"/>
    <w:rsid w:val="00BA4BC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0CF5"/>
    <w:rsid w:val="00BF1CBD"/>
    <w:rsid w:val="00BF1D90"/>
    <w:rsid w:val="00BF270F"/>
    <w:rsid w:val="00BF2785"/>
    <w:rsid w:val="00BF46D6"/>
    <w:rsid w:val="00BF4D4C"/>
    <w:rsid w:val="00BF4E90"/>
    <w:rsid w:val="00BF4FFD"/>
    <w:rsid w:val="00BF5421"/>
    <w:rsid w:val="00BF54D4"/>
    <w:rsid w:val="00BF603D"/>
    <w:rsid w:val="00BF7253"/>
    <w:rsid w:val="00BF7499"/>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A57"/>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29B"/>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672"/>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4DEB"/>
    <w:rsid w:val="00CD6B60"/>
    <w:rsid w:val="00CD7A4F"/>
    <w:rsid w:val="00CE0D95"/>
    <w:rsid w:val="00CE10B2"/>
    <w:rsid w:val="00CE1E11"/>
    <w:rsid w:val="00CE2264"/>
    <w:rsid w:val="00CE35E7"/>
    <w:rsid w:val="00CE4D1D"/>
    <w:rsid w:val="00CE56FD"/>
    <w:rsid w:val="00CE6D74"/>
    <w:rsid w:val="00CE71AA"/>
    <w:rsid w:val="00CE7B83"/>
    <w:rsid w:val="00CE7BF1"/>
    <w:rsid w:val="00CF0D0D"/>
    <w:rsid w:val="00CF1653"/>
    <w:rsid w:val="00CF1742"/>
    <w:rsid w:val="00CF1966"/>
    <w:rsid w:val="00CF2304"/>
    <w:rsid w:val="00CF2692"/>
    <w:rsid w:val="00CF34D0"/>
    <w:rsid w:val="00CF34DE"/>
    <w:rsid w:val="00CF3B1A"/>
    <w:rsid w:val="00CF559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0AD"/>
    <w:rsid w:val="00D10298"/>
    <w:rsid w:val="00D104E6"/>
    <w:rsid w:val="00D11611"/>
    <w:rsid w:val="00D132BC"/>
    <w:rsid w:val="00D13662"/>
    <w:rsid w:val="00D139F4"/>
    <w:rsid w:val="00D13E20"/>
    <w:rsid w:val="00D14B04"/>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80C"/>
    <w:rsid w:val="00D53FEB"/>
    <w:rsid w:val="00D5440E"/>
    <w:rsid w:val="00D5443D"/>
    <w:rsid w:val="00D5478C"/>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93F"/>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889"/>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1F3"/>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20F"/>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A2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3C"/>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B5E"/>
    <w:rsid w:val="00E77AD7"/>
    <w:rsid w:val="00E77EEE"/>
    <w:rsid w:val="00E805B6"/>
    <w:rsid w:val="00E80AFC"/>
    <w:rsid w:val="00E81D32"/>
    <w:rsid w:val="00E8300B"/>
    <w:rsid w:val="00E83F8F"/>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49D"/>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3C8"/>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F25"/>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25A"/>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3F8"/>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9C1"/>
    <w:rsid w:val="00F330A0"/>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4E4"/>
    <w:rsid w:val="00F5653D"/>
    <w:rsid w:val="00F60675"/>
    <w:rsid w:val="00F607C7"/>
    <w:rsid w:val="00F60A05"/>
    <w:rsid w:val="00F61898"/>
    <w:rsid w:val="00F61A9D"/>
    <w:rsid w:val="00F61D7A"/>
    <w:rsid w:val="00F62714"/>
    <w:rsid w:val="00F62AC6"/>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14F"/>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1D9D"/>
    <w:rsid w:val="00FD26FA"/>
    <w:rsid w:val="00FD2748"/>
    <w:rsid w:val="00FD2843"/>
    <w:rsid w:val="00FD2B51"/>
    <w:rsid w:val="00FD2C88"/>
    <w:rsid w:val="00FD33AA"/>
    <w:rsid w:val="00FD4DA5"/>
    <w:rsid w:val="00FD4DBF"/>
    <w:rsid w:val="00FD57B8"/>
    <w:rsid w:val="00FD7146"/>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semiHidden/>
    <w:unhideWhenUsed/>
    <w:rsid w:val="00BF0CF5"/>
    <w:rPr>
      <w:rFonts w:ascii="Consolas" w:hAnsi="Consolas" w:cs="Consolas"/>
      <w:sz w:val="20"/>
      <w:szCs w:val="20"/>
    </w:rPr>
  </w:style>
  <w:style w:type="character" w:customStyle="1" w:styleId="HTMLPreformattedChar">
    <w:name w:val="HTML Preformatted Char"/>
    <w:basedOn w:val="DefaultParagraphFont"/>
    <w:link w:val="HTMLPreformatted"/>
    <w:semiHidden/>
    <w:rsid w:val="00BF0CF5"/>
    <w:rPr>
      <w:rFonts w:ascii="Consolas" w:hAnsi="Consolas" w:cs="Consolas"/>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18844935">
      <w:bodyDiv w:val="1"/>
      <w:marLeft w:val="0"/>
      <w:marRight w:val="0"/>
      <w:marTop w:val="0"/>
      <w:marBottom w:val="0"/>
      <w:divBdr>
        <w:top w:val="none" w:sz="0" w:space="0" w:color="auto"/>
        <w:left w:val="none" w:sz="0" w:space="0" w:color="auto"/>
        <w:bottom w:val="none" w:sz="0" w:space="0" w:color="auto"/>
        <w:right w:val="none" w:sz="0" w:space="0" w:color="auto"/>
      </w:divBdr>
    </w:div>
    <w:div w:id="124782393">
      <w:bodyDiv w:val="1"/>
      <w:marLeft w:val="0"/>
      <w:marRight w:val="0"/>
      <w:marTop w:val="0"/>
      <w:marBottom w:val="0"/>
      <w:divBdr>
        <w:top w:val="none" w:sz="0" w:space="0" w:color="auto"/>
        <w:left w:val="none" w:sz="0" w:space="0" w:color="auto"/>
        <w:bottom w:val="none" w:sz="0" w:space="0" w:color="auto"/>
        <w:right w:val="none" w:sz="0" w:space="0" w:color="auto"/>
      </w:divBdr>
    </w:div>
    <w:div w:id="12833044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8197143">
      <w:bodyDiv w:val="1"/>
      <w:marLeft w:val="0"/>
      <w:marRight w:val="0"/>
      <w:marTop w:val="0"/>
      <w:marBottom w:val="0"/>
      <w:divBdr>
        <w:top w:val="none" w:sz="0" w:space="0" w:color="auto"/>
        <w:left w:val="none" w:sz="0" w:space="0" w:color="auto"/>
        <w:bottom w:val="none" w:sz="0" w:space="0" w:color="auto"/>
        <w:right w:val="none" w:sz="0" w:space="0" w:color="auto"/>
      </w:divBdr>
    </w:div>
    <w:div w:id="825169804">
      <w:bodyDiv w:val="1"/>
      <w:marLeft w:val="0"/>
      <w:marRight w:val="0"/>
      <w:marTop w:val="0"/>
      <w:marBottom w:val="0"/>
      <w:divBdr>
        <w:top w:val="none" w:sz="0" w:space="0" w:color="auto"/>
        <w:left w:val="none" w:sz="0" w:space="0" w:color="auto"/>
        <w:bottom w:val="none" w:sz="0" w:space="0" w:color="auto"/>
        <w:right w:val="none" w:sz="0" w:space="0" w:color="auto"/>
      </w:divBdr>
    </w:div>
    <w:div w:id="85527004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90843005">
      <w:bodyDiv w:val="1"/>
      <w:marLeft w:val="0"/>
      <w:marRight w:val="0"/>
      <w:marTop w:val="0"/>
      <w:marBottom w:val="0"/>
      <w:divBdr>
        <w:top w:val="none" w:sz="0" w:space="0" w:color="auto"/>
        <w:left w:val="none" w:sz="0" w:space="0" w:color="auto"/>
        <w:bottom w:val="none" w:sz="0" w:space="0" w:color="auto"/>
        <w:right w:val="none" w:sz="0" w:space="0" w:color="auto"/>
      </w:divBdr>
    </w:div>
    <w:div w:id="102518138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8247682">
      <w:bodyDiv w:val="1"/>
      <w:marLeft w:val="0"/>
      <w:marRight w:val="0"/>
      <w:marTop w:val="0"/>
      <w:marBottom w:val="0"/>
      <w:divBdr>
        <w:top w:val="none" w:sz="0" w:space="0" w:color="auto"/>
        <w:left w:val="none" w:sz="0" w:space="0" w:color="auto"/>
        <w:bottom w:val="none" w:sz="0" w:space="0" w:color="auto"/>
        <w:right w:val="none" w:sz="0" w:space="0" w:color="auto"/>
      </w:divBdr>
    </w:div>
    <w:div w:id="1302660101">
      <w:bodyDiv w:val="1"/>
      <w:marLeft w:val="0"/>
      <w:marRight w:val="0"/>
      <w:marTop w:val="0"/>
      <w:marBottom w:val="0"/>
      <w:divBdr>
        <w:top w:val="none" w:sz="0" w:space="0" w:color="auto"/>
        <w:left w:val="none" w:sz="0" w:space="0" w:color="auto"/>
        <w:bottom w:val="none" w:sz="0" w:space="0" w:color="auto"/>
        <w:right w:val="none" w:sz="0" w:space="0" w:color="auto"/>
      </w:divBdr>
    </w:div>
    <w:div w:id="1332098823">
      <w:bodyDiv w:val="1"/>
      <w:marLeft w:val="0"/>
      <w:marRight w:val="0"/>
      <w:marTop w:val="0"/>
      <w:marBottom w:val="0"/>
      <w:divBdr>
        <w:top w:val="none" w:sz="0" w:space="0" w:color="auto"/>
        <w:left w:val="none" w:sz="0" w:space="0" w:color="auto"/>
        <w:bottom w:val="none" w:sz="0" w:space="0" w:color="auto"/>
        <w:right w:val="none" w:sz="0" w:space="0" w:color="auto"/>
      </w:divBdr>
    </w:div>
    <w:div w:id="133510626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7431194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51124635">
      <w:bodyDiv w:val="1"/>
      <w:marLeft w:val="0"/>
      <w:marRight w:val="0"/>
      <w:marTop w:val="0"/>
      <w:marBottom w:val="0"/>
      <w:divBdr>
        <w:top w:val="none" w:sz="0" w:space="0" w:color="auto"/>
        <w:left w:val="none" w:sz="0" w:space="0" w:color="auto"/>
        <w:bottom w:val="none" w:sz="0" w:space="0" w:color="auto"/>
        <w:right w:val="none" w:sz="0" w:space="0" w:color="auto"/>
      </w:divBdr>
    </w:div>
    <w:div w:id="1793861165">
      <w:bodyDiv w:val="1"/>
      <w:marLeft w:val="0"/>
      <w:marRight w:val="0"/>
      <w:marTop w:val="0"/>
      <w:marBottom w:val="0"/>
      <w:divBdr>
        <w:top w:val="none" w:sz="0" w:space="0" w:color="auto"/>
        <w:left w:val="none" w:sz="0" w:space="0" w:color="auto"/>
        <w:bottom w:val="none" w:sz="0" w:space="0" w:color="auto"/>
        <w:right w:val="none" w:sz="0" w:space="0" w:color="auto"/>
      </w:divBdr>
    </w:div>
    <w:div w:id="1828745369">
      <w:bodyDiv w:val="1"/>
      <w:marLeft w:val="0"/>
      <w:marRight w:val="0"/>
      <w:marTop w:val="0"/>
      <w:marBottom w:val="0"/>
      <w:divBdr>
        <w:top w:val="none" w:sz="0" w:space="0" w:color="auto"/>
        <w:left w:val="none" w:sz="0" w:space="0" w:color="auto"/>
        <w:bottom w:val="none" w:sz="0" w:space="0" w:color="auto"/>
        <w:right w:val="none" w:sz="0" w:space="0" w:color="auto"/>
      </w:divBdr>
    </w:div>
    <w:div w:id="183942224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6160769">
      <w:bodyDiv w:val="1"/>
      <w:marLeft w:val="0"/>
      <w:marRight w:val="0"/>
      <w:marTop w:val="0"/>
      <w:marBottom w:val="0"/>
      <w:divBdr>
        <w:top w:val="none" w:sz="0" w:space="0" w:color="auto"/>
        <w:left w:val="none" w:sz="0" w:space="0" w:color="auto"/>
        <w:bottom w:val="none" w:sz="0" w:space="0" w:color="auto"/>
        <w:right w:val="none" w:sz="0" w:space="0" w:color="auto"/>
      </w:divBdr>
    </w:div>
    <w:div w:id="19441486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105039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A8C53-9411-48C1-B264-32CE57063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80</Pages>
  <Words>19678</Words>
  <Characters>112167</Characters>
  <Application>Microsoft Office Word</Application>
  <DocSecurity>0</DocSecurity>
  <Lines>934</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131582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GORTSQ</cp:lastModifiedBy>
  <cp:revision>720</cp:revision>
  <cp:lastPrinted>2018-02-16T07:12:00Z</cp:lastPrinted>
  <dcterms:created xsi:type="dcterms:W3CDTF">2019-10-28T07:04:00Z</dcterms:created>
  <dcterms:modified xsi:type="dcterms:W3CDTF">2020-01-16T11:49:00Z</dcterms:modified>
</cp:coreProperties>
</file>